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29E81E02" w:rsidR="00E37CE9" w:rsidRPr="00E86D3D" w:rsidRDefault="00B00E0B">
      <w:pPr>
        <w:pStyle w:val="Zkladntext"/>
        <w:tabs>
          <w:tab w:val="num" w:pos="567"/>
        </w:tabs>
        <w:spacing w:line="264" w:lineRule="auto"/>
        <w:ind w:left="567" w:hanging="567"/>
        <w:rPr>
          <w:b/>
          <w:rPrChange w:id="0" w:author="Autor">
            <w:rPr>
              <w:b w:val="0"/>
            </w:rPr>
          </w:rPrChange>
        </w:rPr>
        <w:pPrChange w:id="1" w:author="Autor">
          <w:pPr>
            <w:pStyle w:val="AOHead2"/>
            <w:numPr>
              <w:numId w:val="11"/>
            </w:numPr>
            <w:tabs>
              <w:tab w:val="clear" w:pos="720"/>
              <w:tab w:val="num" w:pos="567"/>
            </w:tabs>
            <w:spacing w:before="0" w:line="264" w:lineRule="auto"/>
            <w:ind w:left="567" w:hanging="567"/>
          </w:pPr>
        </w:pPrChange>
      </w:pPr>
      <w:ins w:id="2" w:author="Autor">
        <w:r>
          <w:rPr>
            <w:sz w:val="22"/>
            <w:szCs w:val="22"/>
            <w:lang w:val="sk-SK"/>
          </w:rPr>
          <w:t xml:space="preserve">1. </w:t>
        </w:r>
        <w:r>
          <w:rPr>
            <w:sz w:val="22"/>
            <w:szCs w:val="22"/>
            <w:lang w:val="sk-SK"/>
          </w:rPr>
          <w:tab/>
        </w:r>
      </w:ins>
      <w:bookmarkStart w:id="3" w:name="_GoBack"/>
      <w:bookmarkEnd w:id="3"/>
      <w:r w:rsidR="00107570" w:rsidRPr="00E86D3D">
        <w:rPr>
          <w:sz w:val="22"/>
          <w:szCs w:val="22"/>
          <w:rPrChange w:id="4" w:author="Autor">
            <w:rPr/>
          </w:rPrChange>
        </w:rPr>
        <w:t>Tieto všeobecné zmluvné podmienky (ďalej ako „</w:t>
      </w:r>
      <w:r w:rsidR="00107570" w:rsidRPr="00E86D3D">
        <w:rPr>
          <w:sz w:val="22"/>
          <w:szCs w:val="22"/>
          <w:rPrChange w:id="5" w:author="Autor">
            <w:rPr>
              <w:b w:val="0"/>
            </w:rPr>
          </w:rPrChange>
        </w:rPr>
        <w:t>VZP</w:t>
      </w:r>
      <w:r w:rsidR="00107570" w:rsidRPr="00E86D3D">
        <w:rPr>
          <w:sz w:val="22"/>
          <w:szCs w:val="22"/>
          <w:rPrChange w:id="6" w:author="Autor">
            <w:rPr/>
          </w:rPrChange>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E86D3D">
        <w:rPr>
          <w:sz w:val="22"/>
          <w:szCs w:val="22"/>
          <w:rPrChange w:id="7" w:author="Autor">
            <w:rPr/>
          </w:rPrChange>
        </w:rPr>
        <w:t> podľa podmienok uvedených v Zmluve o poskytnutí NFP</w:t>
      </w:r>
      <w:r w:rsidR="00107570" w:rsidRPr="00E86D3D">
        <w:rPr>
          <w:sz w:val="22"/>
          <w:szCs w:val="22"/>
          <w:rPrChange w:id="8" w:author="Autor">
            <w:rPr/>
          </w:rPrChange>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9"/>
      <w:r w:rsidRPr="00307126">
        <w:rPr>
          <w:sz w:val="22"/>
          <w:szCs w:val="22"/>
        </w:rPr>
        <w:t xml:space="preserve">právne predpisy SR: </w:t>
      </w:r>
      <w:commentRangeEnd w:id="9"/>
      <w:r w:rsidR="00972C9F" w:rsidRPr="00773D77">
        <w:rPr>
          <w:rStyle w:val="Odkaznakomentr"/>
          <w:sz w:val="22"/>
        </w:rPr>
        <w:commentReference w:id="9"/>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522A728F"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w:t>
      </w:r>
      <w:del w:id="10" w:author="Autor">
        <w:r w:rsidR="00FA48DE" w:rsidRPr="00307126" w:rsidDel="00EA5F97">
          <w:rPr>
            <w:sz w:val="22"/>
            <w:szCs w:val="22"/>
            <w:lang w:val="sk-SK"/>
          </w:rPr>
          <w:delText>i</w:delText>
        </w:r>
      </w:del>
      <w:r w:rsidR="00FA48DE" w:rsidRPr="00307126">
        <w:rPr>
          <w:sz w:val="22"/>
          <w:szCs w:val="22"/>
          <w:lang w:val="sk-SK"/>
        </w:rPr>
        <w:t>i</w:t>
      </w:r>
      <w:r w:rsidR="00DC126E" w:rsidRPr="00307126">
        <w:rPr>
          <w:sz w:val="22"/>
          <w:szCs w:val="22"/>
          <w:lang w:val="sk-SK"/>
        </w:rPr>
        <w:t>)</w:t>
      </w:r>
      <w:r w:rsidR="00576235" w:rsidRPr="00307126">
        <w:rPr>
          <w:sz w:val="22"/>
          <w:szCs w:val="22"/>
          <w:lang w:val="sk-SK"/>
        </w:rPr>
        <w:t xml:space="preserve"> </w:t>
      </w:r>
      <w:del w:id="11" w:author="Autor">
        <w:r w:rsidR="00576235" w:rsidRPr="00307126" w:rsidDel="0009474E">
          <w:rPr>
            <w:sz w:val="22"/>
            <w:szCs w:val="22"/>
            <w:lang w:val="sk-SK"/>
          </w:rPr>
          <w:delText xml:space="preserve">zákon č. </w:delText>
        </w:r>
        <w:r w:rsidR="00C315BD" w:rsidRPr="00307126" w:rsidDel="0009474E">
          <w:rPr>
            <w:sz w:val="22"/>
            <w:szCs w:val="22"/>
            <w:lang w:val="sk-SK"/>
          </w:rPr>
          <w:delText>343/2015</w:delText>
        </w:r>
        <w:r w:rsidR="00576235" w:rsidRPr="00307126" w:rsidDel="0009474E">
          <w:rPr>
            <w:sz w:val="22"/>
            <w:szCs w:val="22"/>
            <w:lang w:val="sk-SK"/>
          </w:rPr>
          <w:delText xml:space="preserve"> Z. z. o verejnom obstarávaní a </w:delText>
        </w:r>
        <w:r w:rsidR="00C315BD" w:rsidRPr="00307126" w:rsidDel="0009474E">
          <w:rPr>
            <w:sz w:val="22"/>
            <w:szCs w:val="22"/>
            <w:lang w:val="sk-SK"/>
          </w:rPr>
          <w:delText>o zmene a doplnení niektorých zákonov</w:delText>
        </w:r>
        <w:r w:rsidR="00576235" w:rsidRPr="00307126" w:rsidDel="0009474E">
          <w:rPr>
            <w:sz w:val="22"/>
            <w:szCs w:val="22"/>
            <w:lang w:val="sk-SK"/>
          </w:rPr>
          <w:delText xml:space="preserve"> </w:delText>
        </w:r>
        <w:r w:rsidR="000970EB" w:rsidRPr="00307126" w:rsidDel="0009474E">
          <w:rPr>
            <w:sz w:val="22"/>
            <w:szCs w:val="22"/>
            <w:lang w:val="sk-SK"/>
          </w:rPr>
          <w:delText xml:space="preserve">v znení neskorších predpisov </w:delText>
        </w:r>
        <w:r w:rsidR="00576235" w:rsidRPr="00307126" w:rsidDel="0009474E">
          <w:rPr>
            <w:sz w:val="22"/>
            <w:szCs w:val="22"/>
            <w:lang w:val="sk-SK"/>
          </w:rPr>
          <w:delText>(ďalej len „</w:delText>
        </w:r>
      </w:del>
      <w:r w:rsidR="00576235" w:rsidRPr="00307126">
        <w:rPr>
          <w:sz w:val="22"/>
          <w:szCs w:val="22"/>
          <w:lang w:val="sk-SK"/>
        </w:rPr>
        <w:t>zákon o VO</w:t>
      </w:r>
      <w:del w:id="12" w:author="Autor">
        <w:r w:rsidR="00576235" w:rsidRPr="00307126" w:rsidDel="0009474E">
          <w:rPr>
            <w:sz w:val="22"/>
            <w:szCs w:val="22"/>
            <w:lang w:val="sk-SK"/>
          </w:rPr>
          <w:delText>“)</w:delText>
        </w:r>
      </w:del>
      <w:r w:rsidR="00C00CAF" w:rsidRPr="00307126">
        <w:rPr>
          <w:sz w:val="22"/>
          <w:szCs w:val="22"/>
          <w:lang w:val="sk-SK"/>
        </w:rPr>
        <w:t>,</w:t>
      </w:r>
      <w:r w:rsidR="00E05F9B" w:rsidRPr="00307126">
        <w:rPr>
          <w:sz w:val="22"/>
          <w:szCs w:val="22"/>
          <w:lang w:val="sk-SK"/>
        </w:rPr>
        <w:t xml:space="preserve"> zákon č. 25/2006 Z. z.</w:t>
      </w:r>
      <w:del w:id="13" w:author="Autor">
        <w:r w:rsidR="00E05F9B" w:rsidRPr="00307126" w:rsidDel="00142FDD">
          <w:rPr>
            <w:sz w:val="22"/>
            <w:szCs w:val="22"/>
            <w:lang w:val="sk-SK"/>
          </w:rPr>
          <w:delText xml:space="preserve"> </w:delText>
        </w:r>
        <w:r w:rsidR="00E05F9B" w:rsidRPr="00307126" w:rsidDel="0009474E">
          <w:rPr>
            <w:sz w:val="22"/>
            <w:szCs w:val="22"/>
            <w:lang w:val="sk-SK"/>
          </w:rPr>
          <w:delText xml:space="preserve">o verejnom obstarávaní </w:delText>
        </w:r>
        <w:r w:rsidR="00E05F9B" w:rsidRPr="00773D77" w:rsidDel="0009474E">
          <w:rPr>
            <w:sz w:val="22"/>
          </w:rPr>
          <w:delText>a o zmene a doplnení niektorých zákonov</w:delText>
        </w:r>
        <w:r w:rsidR="00E05F9B" w:rsidRPr="00773D77" w:rsidDel="0009474E">
          <w:rPr>
            <w:sz w:val="22"/>
            <w:lang w:val="sk-SK"/>
          </w:rPr>
          <w:delText xml:space="preserve"> v znení neskorších predpisov</w:delText>
        </w:r>
      </w:del>
      <w:r w:rsidR="00E05F9B" w:rsidRPr="00773D77">
        <w:rPr>
          <w:sz w:val="22"/>
          <w:lang w:val="sk-SK"/>
        </w:rPr>
        <w:t>.</w:t>
      </w:r>
    </w:p>
    <w:p w14:paraId="31FF8A8F" w14:textId="670DDBC5"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2F3B2D">
        <w:rPr>
          <w:sz w:val="22"/>
          <w:szCs w:val="22"/>
          <w:lang w:val="sk-SK"/>
        </w:rPr>
        <w:t> </w:t>
      </w:r>
      <w:r w:rsidRPr="00307126">
        <w:rPr>
          <w:sz w:val="22"/>
          <w:szCs w:val="22"/>
          <w:lang w:val="sk-SK"/>
        </w:rPr>
        <w:t>účtovníctve</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w:t>
      </w:r>
      <w:r w:rsidR="00D828B9" w:rsidRPr="00307126">
        <w:rPr>
          <w:rFonts w:ascii="Times New Roman" w:hAnsi="Times New Roman"/>
          <w:bCs/>
        </w:rPr>
        <w:lastRenderedPageBreak/>
        <w:t xml:space="preserve">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4"/>
      <w:r w:rsidRPr="00307126">
        <w:rPr>
          <w:rFonts w:ascii="Times New Roman" w:hAnsi="Times New Roman"/>
        </w:rPr>
        <w:t xml:space="preserve">z rozhodnutia Poskytovateľa, ktorým bola schválená žiadosť o NFP </w:t>
      </w:r>
      <w:commentRangeEnd w:id="14"/>
      <w:r w:rsidR="008138ED" w:rsidRPr="00773D77">
        <w:rPr>
          <w:rStyle w:val="Odkaznakomentr"/>
          <w:rFonts w:ascii="Times New Roman" w:hAnsi="Times New Roman"/>
          <w:sz w:val="22"/>
          <w:lang w:val="x-none"/>
        </w:rPr>
        <w:commentReference w:id="14"/>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63C830E"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w:t>
      </w:r>
      <w:r w:rsidRPr="00307126">
        <w:rPr>
          <w:rFonts w:ascii="Times New Roman" w:hAnsi="Times New Roman"/>
        </w:rPr>
        <w:lastRenderedPageBreak/>
        <w:t>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15"/>
      <w:commentRangeStart w:id="16"/>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15"/>
      <w:commentRangeEnd w:id="16"/>
      <w:r>
        <w:rPr>
          <w:rStyle w:val="Odkaznakomentr"/>
          <w:rFonts w:ascii="Times New Roman" w:eastAsia="Times New Roman" w:hAnsi="Times New Roman"/>
          <w:lang w:val="x-none" w:eastAsia="x-none"/>
        </w:rPr>
        <w:commentReference w:id="15"/>
      </w:r>
      <w:r w:rsidRPr="00F0368A">
        <w:rPr>
          <w:rStyle w:val="Odkaznakomentr"/>
          <w:rFonts w:ascii="Times New Roman" w:hAnsi="Times New Roman"/>
          <w:sz w:val="22"/>
          <w:lang w:val="x-none"/>
        </w:rPr>
        <w:commentReference w:id="16"/>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17"/>
      <w:commentRangeStart w:id="18"/>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17"/>
      <w:commentRangeEnd w:id="18"/>
      <w:r>
        <w:rPr>
          <w:rStyle w:val="Odkaznakomentr"/>
          <w:rFonts w:ascii="Times New Roman" w:eastAsia="Times New Roman" w:hAnsi="Times New Roman"/>
          <w:lang w:val="x-none" w:eastAsia="x-none"/>
        </w:rPr>
        <w:commentReference w:id="17"/>
      </w:r>
      <w:r w:rsidRPr="00F0368A">
        <w:rPr>
          <w:rStyle w:val="Odkaznakomentr"/>
          <w:rFonts w:ascii="Times New Roman" w:hAnsi="Times New Roman"/>
          <w:sz w:val="22"/>
          <w:lang w:val="x-none"/>
        </w:rPr>
        <w:commentReference w:id="18"/>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ins w:id="19" w:author="Autor">
        <w:r w:rsidR="00825192">
          <w:rPr>
            <w:rFonts w:ascii="Times New Roman" w:hAnsi="Times New Roman"/>
          </w:rPr>
          <w:t>;</w:t>
        </w:r>
      </w:ins>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24409107"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20"/>
      <w:commentRangeEnd w:id="20"/>
      <w:r w:rsidRPr="001E3C5A">
        <w:rPr>
          <w:rStyle w:val="Odkaznakomentr"/>
          <w:rFonts w:ascii="Times New Roman" w:hAnsi="Times New Roman"/>
          <w:b/>
          <w:sz w:val="22"/>
          <w:lang w:val="x-none"/>
        </w:rPr>
        <w:commentReference w:id="20"/>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 xml:space="preserve">finančnej opravy </w:t>
      </w:r>
      <w:r>
        <w:rPr>
          <w:rFonts w:ascii="Times New Roman" w:hAnsi="Times New Roman"/>
        </w:rPr>
        <w:lastRenderedPageBreak/>
        <w:t>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ins w:id="21" w:author="Autor">
        <w:r w:rsidR="00825192">
          <w:rPr>
            <w:rFonts w:ascii="Times New Roman" w:hAnsi="Times New Roman"/>
          </w:rPr>
          <w:t>;</w:t>
        </w:r>
      </w:ins>
      <w:del w:id="22" w:author="Autor">
        <w:r w:rsidR="00FD2790" w:rsidDel="00825192">
          <w:rPr>
            <w:rFonts w:ascii="Times New Roman" w:hAnsi="Times New Roman"/>
          </w:rPr>
          <w:delText>.</w:delText>
        </w:r>
      </w:del>
      <w:r w:rsidR="00FD2790">
        <w:rPr>
          <w:rFonts w:ascii="Times New Roman" w:hAnsi="Times New Roman"/>
        </w:rPr>
        <w:t xml:space="preserve"> </w:t>
      </w:r>
    </w:p>
    <w:p w14:paraId="4127B02E" w14:textId="014F4FAC" w:rsidR="00D828B9" w:rsidRPr="00307126" w:rsidRDefault="00D828B9" w:rsidP="00D828B9">
      <w:pPr>
        <w:spacing w:before="120" w:after="0" w:line="264" w:lineRule="auto"/>
        <w:ind w:left="540"/>
        <w:jc w:val="both"/>
        <w:rPr>
          <w:rFonts w:ascii="Times New Roman" w:hAnsi="Times New Roman"/>
        </w:rPr>
      </w:pPr>
      <w:commentRangeStart w:id="23"/>
      <w:r w:rsidRPr="00307126">
        <w:rPr>
          <w:rFonts w:ascii="Times New Roman" w:hAnsi="Times New Roman"/>
          <w:b/>
        </w:rPr>
        <w:t>Financujúca banka</w:t>
      </w:r>
      <w:r w:rsidRPr="00307126">
        <w:rPr>
          <w:rFonts w:ascii="Times New Roman" w:hAnsi="Times New Roman"/>
        </w:rPr>
        <w:t xml:space="preserve"> </w:t>
      </w:r>
      <w:commentRangeEnd w:id="23"/>
      <w:r w:rsidRPr="00307126">
        <w:rPr>
          <w:rStyle w:val="Odkaznakomentr"/>
          <w:rFonts w:ascii="Times New Roman" w:eastAsia="Times New Roman" w:hAnsi="Times New Roman"/>
          <w:sz w:val="22"/>
          <w:szCs w:val="22"/>
          <w:lang w:val="x-none" w:eastAsia="x-none"/>
        </w:rPr>
        <w:commentReference w:id="23"/>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ins w:id="24" w:author="Autor">
        <w:r w:rsidR="00825192">
          <w:rPr>
            <w:rFonts w:ascii="Times New Roman" w:hAnsi="Times New Roman"/>
          </w:rPr>
          <w:t>;</w:t>
        </w:r>
      </w:ins>
      <w:del w:id="25" w:author="Autor">
        <w:r w:rsidRPr="00307126" w:rsidDel="00825192">
          <w:rPr>
            <w:rFonts w:ascii="Times New Roman" w:hAnsi="Times New Roman"/>
          </w:rPr>
          <w:delText>,</w:delText>
        </w:r>
      </w:del>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26"/>
      <w:commentRangeStart w:id="27"/>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26"/>
      <w:commentRangeEnd w:id="27"/>
      <w:r>
        <w:rPr>
          <w:rStyle w:val="Odkaznakomentr"/>
          <w:rFonts w:ascii="Times New Roman" w:eastAsia="Times New Roman" w:hAnsi="Times New Roman"/>
          <w:lang w:val="x-none" w:eastAsia="x-none"/>
        </w:rPr>
        <w:commentReference w:id="26"/>
      </w:r>
      <w:r w:rsidRPr="009A0837">
        <w:rPr>
          <w:rStyle w:val="Odkaznakomentr"/>
          <w:rFonts w:ascii="Times New Roman" w:hAnsi="Times New Roman"/>
          <w:sz w:val="22"/>
          <w:lang w:val="x-none"/>
        </w:rPr>
        <w:commentReference w:id="27"/>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D00F9E1"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ins w:id="28" w:author="Autor">
        <w:r w:rsidR="00825192">
          <w:rPr>
            <w:rFonts w:ascii="Times New Roman" w:hAnsi="Times New Roman"/>
          </w:rPr>
          <w:t>;</w:t>
        </w:r>
      </w:ins>
      <w:del w:id="29" w:author="Autor">
        <w:r w:rsidRPr="00307126" w:rsidDel="00825192">
          <w:rPr>
            <w:rFonts w:ascii="Times New Roman" w:hAnsi="Times New Roman"/>
          </w:rPr>
          <w:delText>.</w:delText>
        </w:r>
      </w:del>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commentRangeStart w:id="30"/>
      <w:commentRangeStart w:id="31"/>
      <w:commentRangeStart w:id="32"/>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w:t>
      </w:r>
      <w:del w:id="33" w:author="Autor">
        <w:r w:rsidRPr="00307126" w:rsidDel="00995777">
          <w:rPr>
            <w:rFonts w:ascii="Times New Roman" w:hAnsi="Times New Roman"/>
          </w:rPr>
          <w:delText xml:space="preserve"> Rady</w:delText>
        </w:r>
      </w:del>
      <w:r w:rsidRPr="00307126">
        <w:rPr>
          <w:rFonts w:ascii="Times New Roman" w:hAnsi="Times New Roman"/>
        </w:rPr>
        <w:t>;</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30"/>
      <w:r w:rsidR="00C15C8E">
        <w:rPr>
          <w:rStyle w:val="Odkaznakomentr"/>
          <w:rFonts w:ascii="Times New Roman" w:eastAsia="Times New Roman" w:hAnsi="Times New Roman"/>
          <w:lang w:val="x-none" w:eastAsia="x-none"/>
        </w:rPr>
        <w:commentReference w:id="30"/>
      </w:r>
    </w:p>
    <w:commentRangeEnd w:id="31"/>
    <w:commentRangeEnd w:id="32"/>
    <w:p w14:paraId="2ED86E3A" w14:textId="26EE6302"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lastRenderedPageBreak/>
        <w:commentReference w:id="31"/>
      </w:r>
      <w:r w:rsidRPr="00307126">
        <w:rPr>
          <w:rStyle w:val="Odkaznakomentr"/>
          <w:rFonts w:ascii="Times New Roman" w:eastAsia="Times New Roman" w:hAnsi="Times New Roman"/>
          <w:sz w:val="22"/>
          <w:szCs w:val="22"/>
          <w:lang w:val="x-none" w:eastAsia="x-none"/>
        </w:rPr>
        <w:commentReference w:id="32"/>
      </w:r>
      <w:r w:rsidR="009809B8" w:rsidRPr="00307126">
        <w:rPr>
          <w:rFonts w:ascii="Times New Roman" w:hAnsi="Times New Roman"/>
          <w:b/>
        </w:rPr>
        <w:t>Iniciatíva na podporu zamestnanosti mladých ľudí</w:t>
      </w:r>
      <w:ins w:id="34" w:author="Autor">
        <w:r w:rsidR="0034799D">
          <w:rPr>
            <w:rFonts w:ascii="Times New Roman" w:hAnsi="Times New Roman"/>
            <w:b/>
          </w:rPr>
          <w:t xml:space="preserve"> </w:t>
        </w:r>
        <w:r w:rsidR="0034799D" w:rsidRPr="0034799D">
          <w:rPr>
            <w:rFonts w:ascii="Times New Roman" w:hAnsi="Times New Roman"/>
          </w:rPr>
          <w:t>alebo</w:t>
        </w:r>
        <w:r w:rsidR="0034799D">
          <w:rPr>
            <w:rFonts w:ascii="Times New Roman" w:hAnsi="Times New Roman"/>
            <w:b/>
          </w:rPr>
          <w:t xml:space="preserve"> IZM</w:t>
        </w:r>
      </w:ins>
      <w:r w:rsidR="009809B8" w:rsidRPr="00307126">
        <w:rPr>
          <w:rFonts w:ascii="Times New Roman" w:hAnsi="Times New Roman"/>
          <w:b/>
        </w:rPr>
        <w:t xml:space="preserve">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pPr>
        <w:spacing w:before="120" w:line="264" w:lineRule="auto"/>
        <w:ind w:left="539"/>
        <w:jc w:val="both"/>
        <w:pPrChange w:id="35" w:author="Autor">
          <w:pPr>
            <w:pStyle w:val="AODefPara"/>
            <w:numPr>
              <w:ilvl w:val="0"/>
              <w:numId w:val="0"/>
            </w:numPr>
            <w:tabs>
              <w:tab w:val="clear" w:pos="3600"/>
            </w:tabs>
            <w:ind w:left="567" w:firstLine="0"/>
          </w:pPr>
        </w:pPrChange>
      </w:pPr>
      <w:r w:rsidRPr="00E86D3D">
        <w:rPr>
          <w:rFonts w:ascii="Times New Roman" w:hAnsi="Times New Roman"/>
          <w:b/>
          <w:rPrChange w:id="36" w:author="Autor">
            <w:rPr>
              <w:b/>
            </w:rPr>
          </w:rPrChange>
        </w:rPr>
        <w:t>Kontrolovaná osoba</w:t>
      </w:r>
      <w:r w:rsidRPr="00E86D3D">
        <w:rPr>
          <w:rFonts w:ascii="Times New Roman" w:hAnsi="Times New Roman"/>
          <w:rPrChange w:id="37" w:author="Autor">
            <w:rPr>
              <w:b/>
            </w:rPr>
          </w:rPrChange>
        </w:rPr>
        <w:t xml:space="preserve"> -</w:t>
      </w:r>
      <w:r w:rsidRPr="00E86D3D">
        <w:rPr>
          <w:rFonts w:ascii="Times New Roman" w:hAnsi="Times New Roman"/>
          <w:rPrChange w:id="38" w:author="Autor">
            <w:rPr/>
          </w:rPrChange>
        </w:rPr>
        <w:t xml:space="preserve">  osoba u ktorej sa vykonáva kontrola overovaných skutočností podľa zákona o príspevku </w:t>
      </w:r>
      <w:r w:rsidR="00B91E2C" w:rsidRPr="00E86D3D">
        <w:rPr>
          <w:rFonts w:ascii="Times New Roman" w:hAnsi="Times New Roman"/>
          <w:rPrChange w:id="39" w:author="Autor">
            <w:rPr/>
          </w:rPrChange>
        </w:rPr>
        <w:t xml:space="preserve">z </w:t>
      </w:r>
      <w:r w:rsidRPr="00E86D3D">
        <w:rPr>
          <w:rFonts w:ascii="Times New Roman" w:hAnsi="Times New Roman"/>
          <w:rPrChange w:id="40" w:author="Autor">
            <w:rPr/>
          </w:rPrChange>
        </w:rPr>
        <w:t>EŠIF a finančná kontrola alebo audit podľa zákona o finančnej kontrole</w:t>
      </w:r>
      <w:ins w:id="41" w:author="Autor">
        <w:r w:rsidR="009F6798" w:rsidRPr="00E86D3D">
          <w:rPr>
            <w:rFonts w:ascii="Times New Roman" w:hAnsi="Times New Roman"/>
            <w:rPrChange w:id="42" w:author="Autor">
              <w:rPr/>
            </w:rPrChange>
          </w:rPr>
          <w:t xml:space="preserve"> a audite</w:t>
        </w:r>
      </w:ins>
      <w:r w:rsidR="00DF0A70" w:rsidRPr="00E86D3D">
        <w:rPr>
          <w:rFonts w:ascii="Times New Roman" w:hAnsi="Times New Roman"/>
          <w:rPrChange w:id="43" w:author="Autor">
            <w:rPr/>
          </w:rPrChange>
        </w:rPr>
        <w:t>, pričom vo vzťahu k zákonu o finančnej kontrole a audite ide o povinnú osobu tak, ako je v tomto zákone definovaná</w:t>
      </w:r>
      <w:r w:rsidRPr="00E86D3D">
        <w:rPr>
          <w:rFonts w:ascii="Times New Roman" w:hAnsi="Times New Roman"/>
          <w:rPrChange w:id="44" w:author="Autor">
            <w:rPr/>
          </w:rPrChange>
        </w:rPr>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xml:space="preserve">. V prípade, ak sa v Zmluve o poskytnutí NFP uvádza pojem Merateľný ukazovateľ Projektu vo všeobecnosti, bez označenia „s príznakom“ alebo </w:t>
      </w:r>
      <w:r w:rsidR="00065A9E" w:rsidRPr="00307126">
        <w:rPr>
          <w:rFonts w:ascii="Times New Roman" w:hAnsi="Times New Roman"/>
          <w:bCs/>
        </w:rPr>
        <w:lastRenderedPageBreak/>
        <w:t>„bez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45"/>
      <w:commentRangeStart w:id="46"/>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45"/>
      <w:commentRangeEnd w:id="46"/>
      <w:r>
        <w:rPr>
          <w:rStyle w:val="Odkaznakomentr"/>
          <w:rFonts w:ascii="Times New Roman" w:eastAsia="Times New Roman" w:hAnsi="Times New Roman"/>
          <w:lang w:val="x-none" w:eastAsia="x-none"/>
        </w:rPr>
        <w:commentReference w:id="45"/>
      </w:r>
      <w:r w:rsidRPr="00067253">
        <w:rPr>
          <w:rStyle w:val="Odkaznakomentr"/>
          <w:rFonts w:ascii="Times New Roman" w:hAnsi="Times New Roman"/>
          <w:sz w:val="22"/>
          <w:lang w:val="x-none"/>
        </w:rPr>
        <w:commentReference w:id="46"/>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ins w:id="47" w:author="Autor">
        <w:r w:rsidR="00825192">
          <w:rPr>
            <w:rFonts w:ascii="Times New Roman" w:hAnsi="Times New Roman"/>
          </w:rPr>
          <w:t>;</w:t>
        </w:r>
      </w:ins>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E86D3D" w:rsidRDefault="002F22D1">
      <w:pPr>
        <w:autoSpaceDE w:val="0"/>
        <w:autoSpaceDN w:val="0"/>
        <w:adjustRightInd w:val="0"/>
        <w:spacing w:before="120" w:line="264" w:lineRule="auto"/>
        <w:ind w:left="540"/>
        <w:jc w:val="both"/>
        <w:rPr>
          <w:rFonts w:ascii="Times New Roman" w:hAnsi="Times New Roman"/>
          <w:b/>
          <w:rPrChange w:id="48" w:author="Autor">
            <w:rPr>
              <w:rStyle w:val="Siln"/>
              <w:rFonts w:ascii="Calibri" w:eastAsia="Calibri" w:hAnsi="Calibri"/>
              <w:b w:val="0"/>
            </w:rPr>
          </w:rPrChange>
        </w:rPr>
        <w:pPrChange w:id="49" w:author="Autor">
          <w:pPr>
            <w:pStyle w:val="AODefPara"/>
            <w:numPr>
              <w:ilvl w:val="0"/>
              <w:numId w:val="0"/>
            </w:numPr>
            <w:tabs>
              <w:tab w:val="clear" w:pos="3600"/>
            </w:tabs>
            <w:spacing w:before="120" w:line="264" w:lineRule="auto"/>
            <w:ind w:left="540" w:firstLine="0"/>
          </w:pPr>
        </w:pPrChange>
      </w:pPr>
      <w:r w:rsidRPr="00E86D3D">
        <w:rPr>
          <w:rFonts w:ascii="Times New Roman" w:hAnsi="Times New Roman"/>
          <w:b/>
          <w:rPrChange w:id="50" w:author="Autor">
            <w:rPr>
              <w:b/>
              <w:bCs/>
            </w:rPr>
          </w:rPrChange>
        </w:rPr>
        <w:t xml:space="preserve">Nariadenie </w:t>
      </w:r>
      <w:r w:rsidR="007D23F2" w:rsidRPr="00E86D3D">
        <w:rPr>
          <w:rFonts w:ascii="Times New Roman" w:hAnsi="Times New Roman"/>
          <w:b/>
          <w:rPrChange w:id="51" w:author="Autor">
            <w:rPr>
              <w:b/>
            </w:rPr>
          </w:rPrChange>
        </w:rPr>
        <w:t>2018</w:t>
      </w:r>
      <w:r w:rsidRPr="00E86D3D">
        <w:rPr>
          <w:rFonts w:ascii="Times New Roman" w:hAnsi="Times New Roman"/>
          <w:b/>
          <w:rPrChange w:id="52" w:author="Autor">
            <w:rPr>
              <w:b/>
            </w:rPr>
          </w:rPrChange>
        </w:rPr>
        <w:t>/</w:t>
      </w:r>
      <w:r w:rsidR="007D23F2" w:rsidRPr="00E86D3D">
        <w:rPr>
          <w:rFonts w:ascii="Times New Roman" w:hAnsi="Times New Roman"/>
          <w:b/>
          <w:rPrChange w:id="53" w:author="Autor">
            <w:rPr>
              <w:b/>
            </w:rPr>
          </w:rPrChange>
        </w:rPr>
        <w:t xml:space="preserve">1046 </w:t>
      </w:r>
      <w:r w:rsidRPr="00E86D3D">
        <w:rPr>
          <w:rFonts w:ascii="Times New Roman" w:hAnsi="Times New Roman"/>
          <w:rPrChange w:id="54" w:author="Autor">
            <w:rPr>
              <w:b/>
            </w:rPr>
          </w:rPrChange>
        </w:rPr>
        <w:t xml:space="preserve">– </w:t>
      </w:r>
      <w:r w:rsidRPr="002238CE">
        <w:rPr>
          <w:rPrChange w:id="55" w:author="Autor">
            <w:rPr>
              <w:rStyle w:val="Siln"/>
              <w:b w:val="0"/>
            </w:rPr>
          </w:rPrChange>
        </w:rPr>
        <w:t>Nariadenie Európskeho parlamentu a Rady (EÚ, Euratom) č. </w:t>
      </w:r>
      <w:r w:rsidR="007D23F2" w:rsidRPr="002238CE">
        <w:rPr>
          <w:rPrChange w:id="56" w:author="Autor">
            <w:rPr>
              <w:rStyle w:val="Siln"/>
              <w:b w:val="0"/>
            </w:rPr>
          </w:rPrChange>
        </w:rPr>
        <w:t>2018/1046</w:t>
      </w:r>
      <w:r w:rsidRPr="002238CE">
        <w:rPr>
          <w:rPrChange w:id="57" w:author="Autor">
            <w:rPr>
              <w:rStyle w:val="Siln"/>
              <w:b w:val="0"/>
            </w:rPr>
          </w:rPrChange>
        </w:rPr>
        <w:t xml:space="preserve"> z  </w:t>
      </w:r>
      <w:r w:rsidR="007D23F2" w:rsidRPr="002238CE">
        <w:rPr>
          <w:rPrChange w:id="58" w:author="Autor">
            <w:rPr>
              <w:rStyle w:val="Siln"/>
              <w:b w:val="0"/>
            </w:rPr>
          </w:rPrChange>
        </w:rPr>
        <w:t>18. júla 2018</w:t>
      </w:r>
      <w:r w:rsidRPr="002238CE">
        <w:rPr>
          <w:rPrChange w:id="59" w:author="Autor">
            <w:rPr>
              <w:rStyle w:val="Siln"/>
              <w:b w:val="0"/>
            </w:rPr>
          </w:rPrChange>
        </w:rPr>
        <w:t xml:space="preserve">, o rozpočtových pravidlách, ktoré sa vzťahujú na všeobecný rozpočet Únie, </w:t>
      </w:r>
      <w:r w:rsidR="007D23F2" w:rsidRPr="002238CE">
        <w:rPr>
          <w:rPrChange w:id="60" w:author="Autor">
            <w:rPr>
              <w:rStyle w:val="Siln"/>
              <w:b w:val="0"/>
            </w:rPr>
          </w:rPrChange>
        </w:rPr>
        <w:t xml:space="preserve">o zmene nariadení (EÚ) č. 1296/2013, (EÚ) č. 1301/2013, (EÚ) č. 1303/2013, (EÚ) č. 1304/2013, (EÚ) č. 1309/2013, (EÚ) č. 1316/2013, (EÚ) č. 223/2014, (EÚ) č. 283/2014 a rozhodnutia č. 541/2014/EÚ </w:t>
      </w:r>
      <w:r w:rsidRPr="002238CE">
        <w:rPr>
          <w:rPrChange w:id="61" w:author="Autor">
            <w:rPr>
              <w:rStyle w:val="Siln"/>
              <w:b w:val="0"/>
            </w:rPr>
          </w:rPrChange>
        </w:rPr>
        <w:t>a</w:t>
      </w:r>
      <w:r w:rsidR="007D23F2" w:rsidRPr="002238CE">
        <w:rPr>
          <w:rPrChange w:id="62" w:author="Autor">
            <w:rPr>
              <w:rStyle w:val="Siln"/>
              <w:b w:val="0"/>
            </w:rPr>
          </w:rPrChange>
        </w:rPr>
        <w:t xml:space="preserve"> o </w:t>
      </w:r>
      <w:r w:rsidRPr="002238CE">
        <w:rPr>
          <w:rPrChange w:id="63" w:author="Autor">
            <w:rPr>
              <w:rStyle w:val="Siln"/>
              <w:b w:val="0"/>
            </w:rPr>
          </w:rPrChange>
        </w:rPr>
        <w:t>zrušení nariadenia (</w:t>
      </w:r>
      <w:r w:rsidR="007D23F2" w:rsidRPr="002238CE">
        <w:rPr>
          <w:rPrChange w:id="64" w:author="Autor">
            <w:rPr>
              <w:rStyle w:val="Siln"/>
              <w:b w:val="0"/>
            </w:rPr>
          </w:rPrChange>
        </w:rPr>
        <w:t>EÚ</w:t>
      </w:r>
      <w:r w:rsidRPr="002238CE">
        <w:rPr>
          <w:rPrChange w:id="65" w:author="Autor">
            <w:rPr>
              <w:rStyle w:val="Siln"/>
              <w:b w:val="0"/>
            </w:rPr>
          </w:rPrChange>
        </w:rPr>
        <w:t>, Euratom) č. </w:t>
      </w:r>
      <w:r w:rsidR="007D23F2" w:rsidRPr="002238CE">
        <w:rPr>
          <w:rPrChange w:id="66" w:author="Autor">
            <w:rPr>
              <w:rStyle w:val="Siln"/>
              <w:b w:val="0"/>
            </w:rPr>
          </w:rPrChange>
        </w:rPr>
        <w:t>966</w:t>
      </w:r>
      <w:r w:rsidRPr="002238CE">
        <w:rPr>
          <w:rPrChange w:id="67" w:author="Autor">
            <w:rPr>
              <w:rStyle w:val="Siln"/>
              <w:b w:val="0"/>
            </w:rPr>
          </w:rPrChange>
        </w:rPr>
        <w:t>/</w:t>
      </w:r>
      <w:r w:rsidR="007D23F2" w:rsidRPr="002238CE">
        <w:rPr>
          <w:rPrChange w:id="68" w:author="Autor">
            <w:rPr>
              <w:rStyle w:val="Siln"/>
              <w:b w:val="0"/>
            </w:rPr>
          </w:rPrChange>
        </w:rPr>
        <w:t>2012</w:t>
      </w:r>
      <w:r w:rsidRPr="002238CE">
        <w:rPr>
          <w:rPrChange w:id="69" w:author="Autor">
            <w:rPr>
              <w:rStyle w:val="Siln"/>
              <w:b w:val="0"/>
            </w:rPr>
          </w:rPrChange>
        </w:rPr>
        <w:t>;</w:t>
      </w:r>
      <w:r w:rsidRPr="00E86D3D">
        <w:rPr>
          <w:rPrChange w:id="70" w:author="Autor">
            <w:rPr>
              <w:rStyle w:val="Siln"/>
              <w:b w:val="0"/>
            </w:rPr>
          </w:rPrChange>
        </w:rPr>
        <w:t xml:space="preserve"> </w:t>
      </w:r>
    </w:p>
    <w:p w14:paraId="46B18E42" w14:textId="4BDBCDDA" w:rsidR="002F22D1" w:rsidRPr="00E86D3D" w:rsidRDefault="002F22D1">
      <w:pPr>
        <w:autoSpaceDE w:val="0"/>
        <w:autoSpaceDN w:val="0"/>
        <w:adjustRightInd w:val="0"/>
        <w:spacing w:before="120" w:line="264" w:lineRule="auto"/>
        <w:ind w:left="540"/>
        <w:jc w:val="both"/>
        <w:rPr>
          <w:b/>
          <w:rPrChange w:id="71" w:author="Autor">
            <w:rPr/>
          </w:rPrChange>
        </w:rPr>
        <w:pPrChange w:id="72" w:author="Autor">
          <w:pPr>
            <w:pStyle w:val="AODefPara"/>
            <w:numPr>
              <w:ilvl w:val="0"/>
              <w:numId w:val="0"/>
            </w:numPr>
            <w:tabs>
              <w:tab w:val="clear" w:pos="3600"/>
            </w:tabs>
            <w:spacing w:before="120" w:line="264" w:lineRule="auto"/>
            <w:ind w:left="540" w:firstLine="0"/>
          </w:pPr>
        </w:pPrChange>
      </w:pPr>
      <w:r w:rsidRPr="00E86D3D">
        <w:rPr>
          <w:rFonts w:ascii="Times New Roman" w:hAnsi="Times New Roman"/>
          <w:b/>
          <w:rPrChange w:id="73" w:author="Autor">
            <w:rPr>
              <w:b/>
            </w:rPr>
          </w:rPrChange>
        </w:rPr>
        <w:t xml:space="preserve">Nenávratný finančný príspevok </w:t>
      </w:r>
      <w:r w:rsidRPr="00E86D3D">
        <w:rPr>
          <w:rFonts w:ascii="Times New Roman" w:hAnsi="Times New Roman"/>
          <w:b/>
          <w:rPrChange w:id="74" w:author="Autor">
            <w:rPr/>
          </w:rPrChange>
        </w:rPr>
        <w:t>alebo</w:t>
      </w:r>
      <w:r w:rsidRPr="00E86D3D">
        <w:rPr>
          <w:rFonts w:ascii="Times New Roman" w:hAnsi="Times New Roman"/>
          <w:b/>
          <w:rPrChange w:id="75" w:author="Autor">
            <w:rPr>
              <w:b/>
            </w:rPr>
          </w:rPrChange>
        </w:rPr>
        <w:t xml:space="preserve"> NFP </w:t>
      </w:r>
      <w:r w:rsidRPr="00E86D3D">
        <w:rPr>
          <w:rFonts w:ascii="Times New Roman" w:hAnsi="Times New Roman"/>
          <w:rPrChange w:id="76" w:author="Autor">
            <w:rPr/>
          </w:rPrChange>
        </w:rPr>
        <w:t>-</w:t>
      </w:r>
      <w:r w:rsidRPr="00E86D3D">
        <w:rPr>
          <w:rFonts w:ascii="Times New Roman" w:hAnsi="Times New Roman"/>
          <w:rPrChange w:id="77" w:author="Autor">
            <w:rPr>
              <w:b/>
            </w:rPr>
          </w:rPrChange>
        </w:rPr>
        <w:t xml:space="preserve"> </w:t>
      </w:r>
      <w:r w:rsidRPr="00E86D3D">
        <w:rPr>
          <w:rFonts w:ascii="Times New Roman" w:hAnsi="Times New Roman"/>
          <w:rPrChange w:id="78" w:author="Autor">
            <w:rPr/>
          </w:rPrChange>
        </w:rPr>
        <w:t>suma finančných prostriedkov poskytnutá prijímateľovi na Realizáciu aktivít Projektu, vychádzajúc</w:t>
      </w:r>
      <w:r w:rsidR="00183B05" w:rsidRPr="00E86D3D">
        <w:rPr>
          <w:rFonts w:ascii="Times New Roman" w:hAnsi="Times New Roman"/>
          <w:rPrChange w:id="79" w:author="Autor">
            <w:rPr/>
          </w:rPrChange>
        </w:rPr>
        <w:t>a</w:t>
      </w:r>
      <w:r w:rsidRPr="00E86D3D">
        <w:rPr>
          <w:rFonts w:ascii="Times New Roman" w:hAnsi="Times New Roman"/>
          <w:rPrChange w:id="80" w:author="Autor">
            <w:rPr/>
          </w:rPrChange>
        </w:rPr>
        <w:t xml:space="preserve"> zo</w:t>
      </w:r>
      <w:commentRangeStart w:id="81"/>
      <w:r w:rsidRPr="00E86D3D">
        <w:rPr>
          <w:rFonts w:ascii="Times New Roman" w:hAnsi="Times New Roman"/>
          <w:rPrChange w:id="82" w:author="Autor">
            <w:rPr/>
          </w:rPrChange>
        </w:rPr>
        <w:t xml:space="preserve"> Schválenej žiadosti o NFP, podľa podmienok Zmluvy o poskytnutí NFP</w:t>
      </w:r>
      <w:r w:rsidR="00183B05" w:rsidRPr="00E86D3D">
        <w:rPr>
          <w:rFonts w:ascii="Times New Roman" w:hAnsi="Times New Roman"/>
          <w:rPrChange w:id="83" w:author="Autor">
            <w:rPr/>
          </w:rPrChange>
        </w:rPr>
        <w:t>,</w:t>
      </w:r>
      <w:r w:rsidRPr="00E86D3D">
        <w:rPr>
          <w:rFonts w:ascii="Times New Roman" w:hAnsi="Times New Roman"/>
          <w:rPrChange w:id="84" w:author="Autor">
            <w:rPr/>
          </w:rPrChange>
        </w:rPr>
        <w:t xml:space="preserve"> z verejných prostriedkov v súlade s platnou právnou úpravou (najmä zákonom o príspevku z EŠIF, zákonom o finančnej kontrole a audite  a zákonom o rozpočtových pravidlách</w:t>
      </w:r>
      <w:commentRangeEnd w:id="81"/>
      <w:r w:rsidRPr="00E86D3D">
        <w:rPr>
          <w:rPrChange w:id="85" w:author="Autor">
            <w:rPr>
              <w:rStyle w:val="Odkaznakomentr"/>
              <w:rFonts w:eastAsia="Times New Roman"/>
              <w:sz w:val="22"/>
              <w:szCs w:val="22"/>
              <w:lang w:eastAsia="sk-SK"/>
            </w:rPr>
          </w:rPrChange>
        </w:rPr>
        <w:commentReference w:id="81"/>
      </w:r>
      <w:r w:rsidRPr="00E86D3D">
        <w:rPr>
          <w:rFonts w:ascii="Times New Roman" w:hAnsi="Times New Roman"/>
          <w:rPrChange w:id="86" w:author="Autor">
            <w:rPr/>
          </w:rPrChange>
        </w:rPr>
        <w:t>).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ins w:id="87" w:author="Autor">
        <w:r w:rsidR="00825192" w:rsidRPr="00E86D3D">
          <w:rPr>
            <w:rFonts w:ascii="Times New Roman" w:hAnsi="Times New Roman"/>
            <w:rPrChange w:id="88" w:author="Autor">
              <w:rPr/>
            </w:rPrChange>
          </w:rPr>
          <w:t>;</w:t>
        </w:r>
      </w:ins>
      <w:del w:id="89" w:author="Autor">
        <w:r w:rsidRPr="00E86D3D" w:rsidDel="00825192">
          <w:rPr>
            <w:rFonts w:ascii="Times New Roman" w:hAnsi="Times New Roman"/>
            <w:rPrChange w:id="90" w:author="Autor">
              <w:rPr/>
            </w:rPrChange>
          </w:rPr>
          <w:delText>.</w:delText>
        </w:r>
      </w:del>
      <w:r w:rsidRPr="00E86D3D">
        <w:rPr>
          <w:rFonts w:ascii="Times New Roman" w:hAnsi="Times New Roman"/>
          <w:rPrChange w:id="91" w:author="Autor">
            <w:rPr/>
          </w:rPrChange>
        </w:rPr>
        <w:t xml:space="preserve"> </w:t>
      </w:r>
    </w:p>
    <w:p w14:paraId="24AB5039" w14:textId="53368170"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92"/>
      <w:r w:rsidRPr="00307126">
        <w:rPr>
          <w:rFonts w:ascii="Times New Roman" w:hAnsi="Times New Roman"/>
        </w:rPr>
        <w:t>........</w:t>
      </w:r>
      <w:commentRangeEnd w:id="92"/>
      <w:r w:rsidR="006B0D9B" w:rsidRPr="00773D77">
        <w:rPr>
          <w:rStyle w:val="Odkaznakomentr"/>
          <w:rFonts w:ascii="Times New Roman" w:hAnsi="Times New Roman"/>
          <w:sz w:val="22"/>
          <w:lang w:val="x-none"/>
        </w:rPr>
        <w:commentReference w:id="92"/>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ins w:id="93" w:author="Autor">
        <w:r w:rsidR="00825192">
          <w:rPr>
            <w:rFonts w:ascii="Times New Roman" w:hAnsi="Times New Roman"/>
          </w:rPr>
          <w:t>;</w:t>
        </w:r>
      </w:ins>
      <w:del w:id="94" w:author="Autor">
        <w:r w:rsidRPr="00307126" w:rsidDel="00825192">
          <w:rPr>
            <w:rFonts w:ascii="Times New Roman" w:hAnsi="Times New Roman"/>
          </w:rPr>
          <w:delText>.</w:delText>
        </w:r>
      </w:del>
      <w:r w:rsidR="00087001" w:rsidRPr="00773D77">
        <w:rPr>
          <w:rFonts w:ascii="Times New Roman" w:hAnsi="Times New Roman"/>
        </w:rPr>
        <w:t xml:space="preserve"> </w:t>
      </w:r>
    </w:p>
    <w:p w14:paraId="5B3150CE" w14:textId="6415361C" w:rsidR="002F22D1" w:rsidRPr="000E3433" w:rsidRDefault="002F22D1">
      <w:pPr>
        <w:spacing w:before="120" w:line="264" w:lineRule="auto"/>
        <w:ind w:left="540"/>
        <w:jc w:val="both"/>
        <w:pPrChange w:id="95" w:author="Autor">
          <w:pPr>
            <w:pStyle w:val="AODefHead"/>
            <w:numPr>
              <w:ilvl w:val="0"/>
              <w:numId w:val="20"/>
            </w:numPr>
            <w:tabs>
              <w:tab w:val="clear" w:pos="2880"/>
            </w:tabs>
            <w:spacing w:before="120" w:line="264" w:lineRule="auto"/>
            <w:ind w:left="540" w:firstLine="0"/>
          </w:pPr>
        </w:pPrChange>
      </w:pPr>
      <w:r w:rsidRPr="00E86D3D">
        <w:rPr>
          <w:rFonts w:ascii="Times New Roman" w:hAnsi="Times New Roman"/>
          <w:b/>
          <w:rPrChange w:id="96" w:author="Autor">
            <w:rPr>
              <w:b/>
              <w:bCs/>
            </w:rPr>
          </w:rPrChange>
        </w:rPr>
        <w:t xml:space="preserve">Nezrovnalosť </w:t>
      </w:r>
      <w:r w:rsidRPr="00E86D3D">
        <w:rPr>
          <w:rFonts w:ascii="Times New Roman" w:hAnsi="Times New Roman"/>
          <w:rPrChange w:id="97" w:author="Autor">
            <w:rPr/>
          </w:rPrChange>
        </w:rPr>
        <w:t xml:space="preserve">- akékoľvek porušenie práva </w:t>
      </w:r>
      <w:r w:rsidR="00310C95" w:rsidRPr="00E86D3D">
        <w:rPr>
          <w:rFonts w:ascii="Times New Roman" w:hAnsi="Times New Roman"/>
          <w:rPrChange w:id="98" w:author="Autor">
            <w:rPr/>
          </w:rPrChange>
        </w:rPr>
        <w:t>Európskej ú</w:t>
      </w:r>
      <w:r w:rsidRPr="00E86D3D">
        <w:rPr>
          <w:rFonts w:ascii="Times New Roman" w:hAnsi="Times New Roman"/>
          <w:rPrChange w:id="99" w:author="Autor">
            <w:rPr/>
          </w:rPrChange>
        </w:rPr>
        <w:t xml:space="preserve">nie alebo vnútroštátneho práva týkajúceho sa jeho uplatňovania, bez ohľadu na to, či právna povinnosť bola premietnutá do Zmluvy o poskytnutí NFP, </w:t>
      </w:r>
      <w:r w:rsidR="005D1531" w:rsidRPr="00E86D3D">
        <w:rPr>
          <w:rFonts w:ascii="Times New Roman" w:hAnsi="Times New Roman"/>
          <w:rPrChange w:id="100" w:author="Autor">
            <w:rPr/>
          </w:rPrChange>
        </w:rPr>
        <w:t xml:space="preserve">pričom uvedené </w:t>
      </w:r>
      <w:r w:rsidRPr="00E86D3D">
        <w:rPr>
          <w:rFonts w:ascii="Times New Roman" w:hAnsi="Times New Roman"/>
          <w:rPrChange w:id="101" w:author="Autor">
            <w:rPr/>
          </w:rPrChange>
        </w:rPr>
        <w:t xml:space="preserve">porušenie vyplýva z konania alebo opomenutia hospodárskeho subjektu zúčastňujúceho sa na vykonávaní </w:t>
      </w:r>
      <w:r w:rsidR="005D1531" w:rsidRPr="00E86D3D">
        <w:rPr>
          <w:rFonts w:ascii="Times New Roman" w:hAnsi="Times New Roman"/>
          <w:rPrChange w:id="102" w:author="Autor">
            <w:rPr/>
          </w:rPrChange>
        </w:rPr>
        <w:t>EŠIF</w:t>
      </w:r>
      <w:r w:rsidRPr="00E86D3D">
        <w:rPr>
          <w:rFonts w:ascii="Times New Roman" w:hAnsi="Times New Roman"/>
          <w:rPrChange w:id="103" w:author="Autor">
            <w:rPr/>
          </w:rPrChange>
        </w:rPr>
        <w:t xml:space="preserve">, dôsledkom čoho je alebo </w:t>
      </w:r>
      <w:r w:rsidR="00D05217" w:rsidRPr="00E86D3D">
        <w:rPr>
          <w:rFonts w:ascii="Times New Roman" w:hAnsi="Times New Roman"/>
          <w:rPrChange w:id="104" w:author="Autor">
            <w:rPr/>
          </w:rPrChange>
        </w:rPr>
        <w:t xml:space="preserve">by </w:t>
      </w:r>
      <w:r w:rsidR="00A30090" w:rsidRPr="00E86D3D">
        <w:rPr>
          <w:rFonts w:ascii="Times New Roman" w:hAnsi="Times New Roman"/>
          <w:rPrChange w:id="105" w:author="Autor">
            <w:rPr/>
          </w:rPrChange>
        </w:rPr>
        <w:t xml:space="preserve">mohol byť </w:t>
      </w:r>
      <w:r w:rsidRPr="00E86D3D">
        <w:rPr>
          <w:rFonts w:ascii="Times New Roman" w:hAnsi="Times New Roman"/>
          <w:rPrChange w:id="106" w:author="Autor">
            <w:rPr/>
          </w:rPrChange>
        </w:rPr>
        <w:t xml:space="preserve">negatívny dopad na rozpočet </w:t>
      </w:r>
      <w:r w:rsidR="00310C95" w:rsidRPr="00E86D3D">
        <w:rPr>
          <w:rFonts w:ascii="Times New Roman" w:hAnsi="Times New Roman"/>
          <w:rPrChange w:id="107" w:author="Autor">
            <w:rPr/>
          </w:rPrChange>
        </w:rPr>
        <w:t>Európskej ú</w:t>
      </w:r>
      <w:r w:rsidRPr="00E86D3D">
        <w:rPr>
          <w:rFonts w:ascii="Times New Roman" w:hAnsi="Times New Roman"/>
          <w:rPrChange w:id="108" w:author="Autor">
            <w:rPr/>
          </w:rPrChange>
        </w:rPr>
        <w:t xml:space="preserve">nie zaťažením všeobecného rozpočtu </w:t>
      </w:r>
      <w:r w:rsidR="005D1531" w:rsidRPr="00E86D3D">
        <w:rPr>
          <w:rFonts w:ascii="Times New Roman" w:hAnsi="Times New Roman"/>
          <w:rPrChange w:id="109" w:author="Autor">
            <w:rPr/>
          </w:rPrChange>
        </w:rPr>
        <w:t xml:space="preserve">Neoprávneným </w:t>
      </w:r>
      <w:r w:rsidRPr="00E86D3D">
        <w:rPr>
          <w:rFonts w:ascii="Times New Roman" w:hAnsi="Times New Roman"/>
          <w:rPrChange w:id="110" w:author="Autor">
            <w:rPr/>
          </w:rPrChange>
        </w:rPr>
        <w:t>výdavkom</w:t>
      </w:r>
      <w:r w:rsidR="00D05217" w:rsidRPr="00E86D3D">
        <w:rPr>
          <w:rFonts w:ascii="Times New Roman" w:hAnsi="Times New Roman"/>
          <w:rPrChange w:id="111" w:author="Autor">
            <w:rPr/>
          </w:rPrChange>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E86D3D">
        <w:rPr>
          <w:rFonts w:ascii="Times New Roman" w:hAnsi="Times New Roman"/>
          <w:rPrChange w:id="112" w:author="Autor">
            <w:rPr/>
          </w:rPrChange>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w:t>
      </w:r>
      <w:r w:rsidRPr="00307126">
        <w:rPr>
          <w:rFonts w:ascii="Times New Roman" w:hAnsi="Times New Roman"/>
          <w:bCs/>
        </w:rPr>
        <w:lastRenderedPageBreak/>
        <w:t xml:space="preserve">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pPr>
        <w:spacing w:before="120" w:after="0" w:line="264" w:lineRule="auto"/>
        <w:ind w:left="540"/>
        <w:jc w:val="both"/>
        <w:rPr>
          <w:bCs/>
        </w:rPr>
        <w:pPrChange w:id="113" w:author="Autor">
          <w:pPr>
            <w:pStyle w:val="AODefHead"/>
            <w:numPr>
              <w:ilvl w:val="0"/>
              <w:numId w:val="20"/>
            </w:numPr>
            <w:tabs>
              <w:tab w:val="clear" w:pos="2880"/>
            </w:tabs>
            <w:spacing w:before="120" w:line="264" w:lineRule="auto"/>
            <w:ind w:left="720" w:hanging="180"/>
          </w:pPr>
        </w:pPrChange>
      </w:pPr>
      <w:r w:rsidRPr="00E86D3D">
        <w:rPr>
          <w:rFonts w:ascii="Times New Roman" w:hAnsi="Times New Roman"/>
          <w:b/>
          <w:bCs/>
          <w:rPrChange w:id="114" w:author="Autor">
            <w:rPr>
              <w:b/>
            </w:rPr>
          </w:rPrChange>
        </w:rPr>
        <w:t xml:space="preserve">Opakovaný </w:t>
      </w:r>
      <w:r w:rsidRPr="00E86D3D">
        <w:rPr>
          <w:rFonts w:ascii="Times New Roman" w:hAnsi="Times New Roman"/>
          <w:bCs/>
          <w:rPrChange w:id="115" w:author="Autor">
            <w:rPr/>
          </w:rPrChange>
        </w:rPr>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116"/>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16"/>
      <w:r w:rsidR="00C72A22" w:rsidRPr="00307126">
        <w:rPr>
          <w:rStyle w:val="Odkaznakomentr"/>
          <w:rFonts w:ascii="Times New Roman" w:eastAsia="Times New Roman" w:hAnsi="Times New Roman"/>
          <w:sz w:val="24"/>
          <w:szCs w:val="24"/>
          <w:lang w:val="x-none" w:eastAsia="x-none"/>
        </w:rPr>
        <w:commentReference w:id="116"/>
      </w:r>
      <w:r w:rsidRPr="00307126">
        <w:rPr>
          <w:rFonts w:ascii="Times New Roman" w:hAnsi="Times New Roman"/>
        </w:rPr>
        <w:t>;</w:t>
      </w:r>
    </w:p>
    <w:p w14:paraId="305943E0" w14:textId="3BA2AD0D" w:rsidR="002F22D1" w:rsidRPr="00E86D3D" w:rsidRDefault="002F22D1">
      <w:pPr>
        <w:spacing w:before="120" w:after="0" w:line="264" w:lineRule="auto"/>
        <w:ind w:left="540"/>
        <w:jc w:val="both"/>
        <w:rPr>
          <w:b/>
          <w:bCs/>
          <w:rPrChange w:id="117" w:author="Autor">
            <w:rPr/>
          </w:rPrChange>
        </w:rPr>
        <w:pPrChange w:id="118" w:author="Autor">
          <w:pPr>
            <w:pStyle w:val="AODefHead"/>
            <w:numPr>
              <w:ilvl w:val="0"/>
              <w:numId w:val="20"/>
            </w:numPr>
            <w:tabs>
              <w:tab w:val="clear" w:pos="2880"/>
            </w:tabs>
            <w:spacing w:before="120" w:line="264" w:lineRule="auto"/>
            <w:ind w:left="540" w:firstLine="0"/>
          </w:pPr>
        </w:pPrChange>
      </w:pPr>
      <w:r w:rsidRPr="00E86D3D">
        <w:rPr>
          <w:rFonts w:ascii="Times New Roman" w:hAnsi="Times New Roman"/>
          <w:b/>
          <w:bCs/>
          <w:rPrChange w:id="119" w:author="Autor">
            <w:rPr>
              <w:b/>
            </w:rPr>
          </w:rPrChange>
        </w:rPr>
        <w:t xml:space="preserve">Orgán auditu </w:t>
      </w:r>
      <w:r w:rsidRPr="00E86D3D">
        <w:rPr>
          <w:rFonts w:ascii="Times New Roman" w:hAnsi="Times New Roman"/>
          <w:bCs/>
          <w:rPrChange w:id="120" w:author="Autor">
            <w:rPr>
              <w:b/>
            </w:rPr>
          </w:rPrChange>
        </w:rPr>
        <w:t xml:space="preserve">- </w:t>
      </w:r>
      <w:r w:rsidRPr="00E86D3D">
        <w:rPr>
          <w:rFonts w:ascii="Times New Roman" w:hAnsi="Times New Roman"/>
          <w:bCs/>
          <w:rPrChange w:id="121" w:author="Autor">
            <w:rPr/>
          </w:rPrChange>
        </w:rPr>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E86D3D" w:rsidRDefault="002F22D1">
      <w:pPr>
        <w:spacing w:before="120" w:after="0" w:line="264" w:lineRule="auto"/>
        <w:ind w:left="540"/>
        <w:jc w:val="both"/>
        <w:rPr>
          <w:b/>
          <w:bCs/>
          <w:rPrChange w:id="122" w:author="Autor">
            <w:rPr/>
          </w:rPrChange>
        </w:rPr>
        <w:pPrChange w:id="123" w:author="Autor">
          <w:pPr>
            <w:pStyle w:val="AODefHead"/>
            <w:numPr>
              <w:ilvl w:val="0"/>
              <w:numId w:val="0"/>
            </w:numPr>
            <w:tabs>
              <w:tab w:val="clear" w:pos="2880"/>
            </w:tabs>
            <w:spacing w:before="120" w:line="264" w:lineRule="auto"/>
            <w:ind w:left="539" w:firstLine="0"/>
          </w:pPr>
        </w:pPrChange>
      </w:pPr>
      <w:r w:rsidRPr="00E86D3D">
        <w:rPr>
          <w:rFonts w:ascii="Times New Roman" w:hAnsi="Times New Roman"/>
          <w:b/>
          <w:bCs/>
          <w:rPrChange w:id="124" w:author="Autor">
            <w:rPr>
              <w:b/>
            </w:rPr>
          </w:rPrChange>
        </w:rPr>
        <w:t xml:space="preserve">Orgán zapojený do riadenia, auditu a kontroly EŠIF vrátane finančného riadenia </w:t>
      </w:r>
      <w:r w:rsidRPr="00E86D3D">
        <w:rPr>
          <w:rFonts w:ascii="Times New Roman" w:hAnsi="Times New Roman"/>
          <w:bCs/>
          <w:rPrChange w:id="125" w:author="Autor">
            <w:rPr/>
          </w:rPrChange>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pPr>
        <w:spacing w:before="120" w:after="0" w:line="264" w:lineRule="auto"/>
        <w:ind w:left="709"/>
        <w:pPrChange w:id="126"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27" w:author="Autor">
            <w:rPr/>
          </w:rPrChange>
        </w:rPr>
        <w:t xml:space="preserve">a) Komisia, </w:t>
      </w:r>
    </w:p>
    <w:p w14:paraId="30098E02" w14:textId="77777777" w:rsidR="002F22D1" w:rsidRPr="000E3433" w:rsidRDefault="002F22D1">
      <w:pPr>
        <w:spacing w:before="120" w:after="0" w:line="264" w:lineRule="auto"/>
        <w:ind w:left="709"/>
        <w:pPrChange w:id="128"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29" w:author="Autor">
            <w:rPr/>
          </w:rPrChange>
        </w:rPr>
        <w:lastRenderedPageBreak/>
        <w:t xml:space="preserve">b) vláda SR, </w:t>
      </w:r>
    </w:p>
    <w:p w14:paraId="7999C195" w14:textId="77777777" w:rsidR="002F22D1" w:rsidRPr="000E3433" w:rsidRDefault="002F22D1">
      <w:pPr>
        <w:spacing w:before="120" w:after="0" w:line="264" w:lineRule="auto"/>
        <w:ind w:left="709"/>
        <w:pPrChange w:id="130"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31" w:author="Autor">
            <w:rPr/>
          </w:rPrChange>
        </w:rPr>
        <w:t xml:space="preserve">c) CKO, </w:t>
      </w:r>
    </w:p>
    <w:p w14:paraId="1AA46FAF" w14:textId="77777777" w:rsidR="002F22D1" w:rsidRPr="000E3433" w:rsidRDefault="002F22D1">
      <w:pPr>
        <w:spacing w:before="120" w:after="0" w:line="264" w:lineRule="auto"/>
        <w:ind w:left="709"/>
        <w:pPrChange w:id="132"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33" w:author="Autor">
            <w:rPr/>
          </w:rPrChange>
        </w:rPr>
        <w:t xml:space="preserve">d) Certifikačný orgán, </w:t>
      </w:r>
    </w:p>
    <w:p w14:paraId="315D5E79" w14:textId="77777777" w:rsidR="002F22D1" w:rsidRPr="000E3433" w:rsidRDefault="001B2215">
      <w:pPr>
        <w:spacing w:before="120" w:after="0" w:line="264" w:lineRule="auto"/>
        <w:ind w:left="709"/>
        <w:pPrChange w:id="134"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35" w:author="Autor">
            <w:rPr/>
          </w:rPrChange>
        </w:rPr>
        <w:t>e</w:t>
      </w:r>
      <w:r w:rsidR="002F22D1" w:rsidRPr="00E86D3D">
        <w:rPr>
          <w:rFonts w:ascii="Times New Roman" w:hAnsi="Times New Roman"/>
          <w:rPrChange w:id="136" w:author="Autor">
            <w:rPr/>
          </w:rPrChange>
        </w:rPr>
        <w:t xml:space="preserve">) Monitorovací výbor, </w:t>
      </w:r>
    </w:p>
    <w:p w14:paraId="65FE0FE3" w14:textId="77777777" w:rsidR="002F22D1" w:rsidRPr="000E3433" w:rsidRDefault="001B2215">
      <w:pPr>
        <w:spacing w:before="120" w:after="0" w:line="264" w:lineRule="auto"/>
        <w:ind w:left="709"/>
        <w:pPrChange w:id="137"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38" w:author="Autor">
            <w:rPr/>
          </w:rPrChange>
        </w:rPr>
        <w:t>f</w:t>
      </w:r>
      <w:r w:rsidR="002F22D1" w:rsidRPr="00E86D3D">
        <w:rPr>
          <w:rFonts w:ascii="Times New Roman" w:hAnsi="Times New Roman"/>
          <w:rPrChange w:id="139" w:author="Autor">
            <w:rPr/>
          </w:rPrChange>
        </w:rPr>
        <w:t>) Orgán auditu</w:t>
      </w:r>
      <w:r w:rsidR="00DC21A2" w:rsidRPr="00E86D3D">
        <w:rPr>
          <w:rFonts w:ascii="Times New Roman" w:hAnsi="Times New Roman"/>
          <w:rPrChange w:id="140" w:author="Autor">
            <w:rPr/>
          </w:rPrChange>
        </w:rPr>
        <w:t xml:space="preserve"> a spolupracujúce orgány</w:t>
      </w:r>
      <w:r w:rsidR="002F22D1" w:rsidRPr="00E86D3D">
        <w:rPr>
          <w:rFonts w:ascii="Times New Roman" w:hAnsi="Times New Roman"/>
          <w:rPrChange w:id="141" w:author="Autor">
            <w:rPr/>
          </w:rPrChange>
        </w:rPr>
        <w:t xml:space="preserve">, </w:t>
      </w:r>
    </w:p>
    <w:p w14:paraId="5EB45FB0" w14:textId="77777777" w:rsidR="002F22D1" w:rsidRPr="000E3433" w:rsidRDefault="001B2215">
      <w:pPr>
        <w:spacing w:before="120" w:after="0" w:line="264" w:lineRule="auto"/>
        <w:ind w:left="709"/>
        <w:pPrChange w:id="142"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43" w:author="Autor">
            <w:rPr/>
          </w:rPrChange>
        </w:rPr>
        <w:t>g</w:t>
      </w:r>
      <w:r w:rsidR="002F22D1" w:rsidRPr="00E86D3D">
        <w:rPr>
          <w:rFonts w:ascii="Times New Roman" w:hAnsi="Times New Roman"/>
          <w:rPrChange w:id="144" w:author="Autor">
            <w:rPr/>
          </w:rPrChange>
        </w:rPr>
        <w:t>) Orgán zabezpečujúci ochranu finančných záujmov EÚ,</w:t>
      </w:r>
    </w:p>
    <w:p w14:paraId="48C7D62D" w14:textId="77777777" w:rsidR="002F22D1" w:rsidRPr="000E3433" w:rsidRDefault="001B2215">
      <w:pPr>
        <w:spacing w:before="120" w:after="0" w:line="264" w:lineRule="auto"/>
        <w:ind w:left="709"/>
        <w:pPrChange w:id="145"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46" w:author="Autor">
            <w:rPr/>
          </w:rPrChange>
        </w:rPr>
        <w:t>h</w:t>
      </w:r>
      <w:r w:rsidR="002F22D1" w:rsidRPr="00E86D3D">
        <w:rPr>
          <w:rFonts w:ascii="Times New Roman" w:hAnsi="Times New Roman"/>
          <w:rPrChange w:id="147" w:author="Autor">
            <w:rPr/>
          </w:rPrChange>
        </w:rPr>
        <w:t>) Gestori horizontálnych princípov,</w:t>
      </w:r>
    </w:p>
    <w:p w14:paraId="35706420" w14:textId="77777777" w:rsidR="002F22D1" w:rsidRPr="000E3433" w:rsidRDefault="001B2215">
      <w:pPr>
        <w:spacing w:before="120" w:after="0" w:line="264" w:lineRule="auto"/>
        <w:ind w:left="709"/>
        <w:pPrChange w:id="148"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49" w:author="Autor">
            <w:rPr/>
          </w:rPrChange>
        </w:rPr>
        <w:t>i</w:t>
      </w:r>
      <w:r w:rsidR="002F22D1" w:rsidRPr="00E86D3D">
        <w:rPr>
          <w:rFonts w:ascii="Times New Roman" w:hAnsi="Times New Roman"/>
          <w:rPrChange w:id="150" w:author="Autor">
            <w:rPr/>
          </w:rPrChange>
        </w:rPr>
        <w:t xml:space="preserve">) Riadiaci orgán, </w:t>
      </w:r>
    </w:p>
    <w:p w14:paraId="33BDE90E" w14:textId="77777777" w:rsidR="002F22D1" w:rsidRPr="000E3433" w:rsidRDefault="001B2215">
      <w:pPr>
        <w:spacing w:before="120" w:after="0" w:line="264" w:lineRule="auto"/>
        <w:ind w:left="709"/>
        <w:pPrChange w:id="151" w:author="Autor">
          <w:pPr>
            <w:pStyle w:val="AODefPara"/>
            <w:numPr>
              <w:ilvl w:val="1"/>
              <w:numId w:val="20"/>
            </w:numPr>
            <w:tabs>
              <w:tab w:val="clear" w:pos="3600"/>
            </w:tabs>
            <w:spacing w:before="120" w:line="264" w:lineRule="auto"/>
            <w:ind w:left="720" w:firstLine="0"/>
          </w:pPr>
        </w:pPrChange>
      </w:pPr>
      <w:r w:rsidRPr="00E86D3D">
        <w:rPr>
          <w:rFonts w:ascii="Times New Roman" w:hAnsi="Times New Roman"/>
          <w:rPrChange w:id="152" w:author="Autor">
            <w:rPr/>
          </w:rPrChange>
        </w:rPr>
        <w:t>j</w:t>
      </w:r>
      <w:r w:rsidR="002F22D1" w:rsidRPr="00E86D3D">
        <w:rPr>
          <w:rFonts w:ascii="Times New Roman" w:hAnsi="Times New Roman"/>
          <w:rPrChange w:id="153" w:author="Autor">
            <w:rPr/>
          </w:rPrChange>
        </w:rPr>
        <w:t xml:space="preserve">) Sprostredkovateľský orgán; </w:t>
      </w:r>
    </w:p>
    <w:p w14:paraId="531AFEEA" w14:textId="261FE414" w:rsidR="00D2734A" w:rsidRPr="00E86D3D" w:rsidRDefault="002F22D1">
      <w:pPr>
        <w:spacing w:before="120" w:after="0" w:line="264" w:lineRule="auto"/>
        <w:ind w:left="540"/>
        <w:jc w:val="both"/>
        <w:rPr>
          <w:b/>
          <w:bCs/>
          <w:rPrChange w:id="154" w:author="Autor">
            <w:rPr/>
          </w:rPrChange>
        </w:rPr>
        <w:pPrChange w:id="155" w:author="Autor">
          <w:pPr>
            <w:pStyle w:val="AODefPara"/>
            <w:numPr>
              <w:ilvl w:val="1"/>
              <w:numId w:val="20"/>
            </w:numPr>
            <w:tabs>
              <w:tab w:val="clear" w:pos="3600"/>
            </w:tabs>
            <w:spacing w:before="120" w:line="264" w:lineRule="auto"/>
            <w:ind w:left="720" w:hanging="180"/>
          </w:pPr>
        </w:pPrChange>
      </w:pPr>
      <w:r w:rsidRPr="00E86D3D">
        <w:rPr>
          <w:rFonts w:ascii="Times New Roman" w:hAnsi="Times New Roman"/>
          <w:b/>
          <w:bCs/>
          <w:rPrChange w:id="156" w:author="Autor">
            <w:rPr>
              <w:b/>
            </w:rPr>
          </w:rPrChange>
        </w:rPr>
        <w:t xml:space="preserve">Platba </w:t>
      </w:r>
      <w:r w:rsidRPr="00E86D3D">
        <w:rPr>
          <w:rFonts w:ascii="Times New Roman" w:hAnsi="Times New Roman"/>
          <w:bCs/>
          <w:rPrChange w:id="157" w:author="Autor">
            <w:rPr/>
          </w:rPrChange>
        </w:rPr>
        <w:t>– finančný prevod</w:t>
      </w:r>
      <w:r w:rsidR="00D05217" w:rsidRPr="00E86D3D">
        <w:rPr>
          <w:rFonts w:ascii="Times New Roman" w:hAnsi="Times New Roman"/>
          <w:bCs/>
          <w:rPrChange w:id="158" w:author="Autor">
            <w:rPr/>
          </w:rPrChange>
        </w:rPr>
        <w:t xml:space="preserve"> prostriedkov, príspevku</w:t>
      </w:r>
      <w:r w:rsidRPr="00E86D3D">
        <w:rPr>
          <w:rFonts w:ascii="Times New Roman" w:hAnsi="Times New Roman"/>
          <w:bCs/>
          <w:rPrChange w:id="159" w:author="Autor">
            <w:rPr/>
          </w:rPrChange>
        </w:rPr>
        <w:t xml:space="preserve"> alebo jeho časti;</w:t>
      </w:r>
    </w:p>
    <w:p w14:paraId="2655E8F7" w14:textId="641E0C4C" w:rsidR="00D2734A" w:rsidRPr="00E86D3D" w:rsidRDefault="00D2734A">
      <w:pPr>
        <w:spacing w:before="120" w:after="0" w:line="264" w:lineRule="auto"/>
        <w:ind w:left="540"/>
        <w:jc w:val="both"/>
        <w:rPr>
          <w:b/>
          <w:bCs/>
          <w:rPrChange w:id="160" w:author="Autor">
            <w:rPr/>
          </w:rPrChange>
        </w:rPr>
        <w:pPrChange w:id="161" w:author="Autor">
          <w:pPr>
            <w:pStyle w:val="AODefHead"/>
            <w:numPr>
              <w:ilvl w:val="0"/>
              <w:numId w:val="20"/>
            </w:numPr>
            <w:tabs>
              <w:tab w:val="clear" w:pos="2880"/>
            </w:tabs>
            <w:spacing w:before="120" w:line="264" w:lineRule="auto"/>
            <w:ind w:left="539" w:firstLine="0"/>
          </w:pPr>
        </w:pPrChange>
      </w:pPr>
      <w:r w:rsidRPr="00E86D3D">
        <w:rPr>
          <w:rFonts w:ascii="Times New Roman" w:hAnsi="Times New Roman"/>
          <w:b/>
          <w:bCs/>
          <w:rPrChange w:id="162" w:author="Autor">
            <w:rPr>
              <w:b/>
            </w:rPr>
          </w:rPrChange>
        </w:rPr>
        <w:t>Podozrenie z podvodu</w:t>
      </w:r>
      <w:r w:rsidRPr="00E86D3D">
        <w:rPr>
          <w:rFonts w:ascii="Times New Roman" w:hAnsi="Times New Roman"/>
          <w:b/>
          <w:bCs/>
          <w:rPrChange w:id="163" w:author="Autor">
            <w:rPr/>
          </w:rPrChange>
        </w:rPr>
        <w:t xml:space="preserve"> </w:t>
      </w:r>
      <w:r w:rsidRPr="00E86D3D">
        <w:rPr>
          <w:rFonts w:ascii="Times New Roman" w:hAnsi="Times New Roman"/>
          <w:bCs/>
          <w:rPrChange w:id="164" w:author="Autor">
            <w:rPr/>
          </w:rPrChange>
        </w:rPr>
        <w:t>– nezrovnalosť, ktorá vyvolá začatie správneho alebo súdneho</w:t>
      </w:r>
      <w:r w:rsidR="00F0368A" w:rsidRPr="00E86D3D">
        <w:rPr>
          <w:rFonts w:ascii="Times New Roman" w:hAnsi="Times New Roman"/>
          <w:bCs/>
          <w:rPrChange w:id="165" w:author="Autor">
            <w:rPr/>
          </w:rPrChange>
        </w:rPr>
        <w:t xml:space="preserve"> </w:t>
      </w:r>
      <w:r w:rsidRPr="00E86D3D">
        <w:rPr>
          <w:rFonts w:ascii="Times New Roman" w:hAnsi="Times New Roman"/>
          <w:bCs/>
          <w:rPrChange w:id="166" w:author="Autor">
            <w:rPr/>
          </w:rPrChange>
        </w:rPr>
        <w:t xml:space="preserve">konania </w:t>
      </w:r>
      <w:r w:rsidRPr="00E86D3D">
        <w:rPr>
          <w:rFonts w:ascii="Times New Roman" w:hAnsi="Times New Roman"/>
          <w:bCs/>
          <w:rPrChange w:id="167" w:author="Autor">
            <w:rPr>
              <w:rFonts w:cs="Arial"/>
              <w:szCs w:val="16"/>
            </w:rPr>
          </w:rPrChange>
        </w:rPr>
        <w:t xml:space="preserve">na vnútroštátnej úrovni s cieľom zistiť existenciu úmyselného správania, najmä podvodu podľa čl. 1 ods. 1 písm. a) Dohovoru vypracovaného na základe čl. K.3 Zmluvy o </w:t>
      </w:r>
      <w:r w:rsidRPr="00E86D3D">
        <w:rPr>
          <w:rFonts w:ascii="Times New Roman" w:hAnsi="Times New Roman"/>
          <w:bCs/>
          <w:rPrChange w:id="168" w:author="Autor">
            <w:rPr/>
          </w:rPrChange>
        </w:rPr>
        <w:t>Európskej</w:t>
      </w:r>
      <w:r w:rsidRPr="00E86D3D">
        <w:rPr>
          <w:rFonts w:ascii="Times New Roman" w:hAnsi="Times New Roman"/>
          <w:bCs/>
          <w:rPrChange w:id="169" w:author="Autor">
            <w:rPr>
              <w:rFonts w:cs="Arial"/>
              <w:szCs w:val="16"/>
            </w:rPr>
          </w:rPrChange>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ins w:id="170" w:author="Autor">
        <w:r w:rsidR="00825192" w:rsidRPr="00E86D3D">
          <w:rPr>
            <w:rFonts w:ascii="Times New Roman" w:hAnsi="Times New Roman"/>
            <w:bCs/>
            <w:rPrChange w:id="171" w:author="Autor">
              <w:rPr>
                <w:rFonts w:cs="Arial"/>
                <w:szCs w:val="16"/>
              </w:rPr>
            </w:rPrChange>
          </w:rPr>
          <w:t>;</w:t>
        </w:r>
      </w:ins>
      <w:del w:id="172" w:author="Autor">
        <w:r w:rsidRPr="00E86D3D" w:rsidDel="00825192">
          <w:rPr>
            <w:rFonts w:ascii="Times New Roman" w:hAnsi="Times New Roman"/>
            <w:b/>
            <w:bCs/>
            <w:rPrChange w:id="173" w:author="Autor">
              <w:rPr>
                <w:rFonts w:cs="Arial"/>
                <w:szCs w:val="16"/>
              </w:rPr>
            </w:rPrChange>
          </w:rPr>
          <w:delText>.</w:delText>
        </w:r>
      </w:del>
    </w:p>
    <w:p w14:paraId="53B6B040" w14:textId="77777777" w:rsidR="002F22D1" w:rsidRPr="000E3433" w:rsidRDefault="002F22D1">
      <w:pPr>
        <w:spacing w:before="120" w:after="0" w:line="264" w:lineRule="auto"/>
        <w:ind w:left="540"/>
        <w:jc w:val="both"/>
        <w:rPr>
          <w:bCs/>
        </w:rPr>
        <w:pPrChange w:id="174" w:author="Autor">
          <w:pPr>
            <w:pStyle w:val="AODefHead"/>
            <w:numPr>
              <w:ilvl w:val="0"/>
              <w:numId w:val="20"/>
            </w:numPr>
            <w:tabs>
              <w:tab w:val="clear" w:pos="2880"/>
            </w:tabs>
            <w:spacing w:before="120" w:line="264" w:lineRule="auto"/>
            <w:ind w:left="539" w:firstLine="0"/>
          </w:pPr>
        </w:pPrChange>
      </w:pPr>
      <w:commentRangeStart w:id="175"/>
      <w:r w:rsidRPr="00E86D3D">
        <w:rPr>
          <w:rFonts w:ascii="Times New Roman" w:hAnsi="Times New Roman"/>
          <w:b/>
          <w:bCs/>
          <w:rPrChange w:id="176" w:author="Autor">
            <w:rPr>
              <w:b/>
            </w:rPr>
          </w:rPrChange>
        </w:rPr>
        <w:t xml:space="preserve">Podstatná zmena Projektu </w:t>
      </w:r>
      <w:r w:rsidRPr="00E86D3D">
        <w:rPr>
          <w:rFonts w:ascii="Times New Roman" w:hAnsi="Times New Roman"/>
          <w:bCs/>
          <w:rPrChange w:id="177" w:author="Autor">
            <w:rPr>
              <w:b/>
            </w:rPr>
          </w:rPrChange>
        </w:rPr>
        <w:t xml:space="preserve">- </w:t>
      </w:r>
      <w:r w:rsidRPr="00E86D3D">
        <w:rPr>
          <w:rFonts w:ascii="Times New Roman" w:hAnsi="Times New Roman"/>
          <w:bCs/>
          <w:rPrChange w:id="178" w:author="Autor">
            <w:rPr/>
          </w:rPrChange>
        </w:rPr>
        <w:t>má význam uvedený v článku 71 všeobecného nariadenia, ktorý je ďalej precizovaný touto Zmluvou o poskytnutí NFP (napr. článok 6 zmluvy, článok 2 ods</w:t>
      </w:r>
      <w:r w:rsidR="001D3560" w:rsidRPr="00E86D3D">
        <w:rPr>
          <w:rFonts w:ascii="Times New Roman" w:hAnsi="Times New Roman"/>
          <w:bCs/>
          <w:rPrChange w:id="179" w:author="Autor">
            <w:rPr/>
          </w:rPrChange>
        </w:rPr>
        <w:t>ek</w:t>
      </w:r>
      <w:r w:rsidRPr="00E86D3D">
        <w:rPr>
          <w:rFonts w:ascii="Times New Roman" w:hAnsi="Times New Roman"/>
          <w:bCs/>
          <w:rPrChange w:id="180" w:author="Autor">
            <w:rPr/>
          </w:rPrChange>
        </w:rPr>
        <w:t xml:space="preserve"> 3 </w:t>
      </w:r>
      <w:r w:rsidR="006B0D9B" w:rsidRPr="00E86D3D">
        <w:rPr>
          <w:rFonts w:ascii="Times New Roman" w:hAnsi="Times New Roman"/>
          <w:bCs/>
          <w:rPrChange w:id="181" w:author="Autor">
            <w:rPr/>
          </w:rPrChange>
        </w:rPr>
        <w:t>až 5</w:t>
      </w:r>
      <w:r w:rsidR="00310C95" w:rsidRPr="00E86D3D">
        <w:rPr>
          <w:rFonts w:ascii="Times New Roman" w:hAnsi="Times New Roman"/>
          <w:bCs/>
          <w:rPrChange w:id="182" w:author="Autor">
            <w:rPr/>
          </w:rPrChange>
        </w:rPr>
        <w:t xml:space="preserve"> VZP</w:t>
      </w:r>
      <w:r w:rsidR="006B19ED" w:rsidRPr="00E86D3D">
        <w:rPr>
          <w:rFonts w:ascii="Times New Roman" w:hAnsi="Times New Roman"/>
          <w:bCs/>
          <w:rPrChange w:id="183" w:author="Autor">
            <w:rPr/>
          </w:rPrChange>
        </w:rPr>
        <w:t>,</w:t>
      </w:r>
      <w:r w:rsidRPr="00E86D3D">
        <w:rPr>
          <w:rFonts w:ascii="Times New Roman" w:hAnsi="Times New Roman"/>
          <w:bCs/>
          <w:rPrChange w:id="184" w:author="Autor">
            <w:rPr/>
          </w:rPrChange>
        </w:rPr>
        <w:t> článok 6 ods</w:t>
      </w:r>
      <w:r w:rsidR="001D3560" w:rsidRPr="00E86D3D">
        <w:rPr>
          <w:rFonts w:ascii="Times New Roman" w:hAnsi="Times New Roman"/>
          <w:bCs/>
          <w:rPrChange w:id="185" w:author="Autor">
            <w:rPr/>
          </w:rPrChange>
        </w:rPr>
        <w:t>ek</w:t>
      </w:r>
      <w:r w:rsidRPr="00E86D3D">
        <w:rPr>
          <w:rFonts w:ascii="Times New Roman" w:hAnsi="Times New Roman"/>
          <w:bCs/>
          <w:rPrChange w:id="186" w:author="Autor">
            <w:rPr/>
          </w:rPrChange>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0E3433" w:rsidRDefault="002F22D1">
      <w:pPr>
        <w:spacing w:before="120" w:after="0" w:line="264" w:lineRule="auto"/>
        <w:ind w:left="540"/>
        <w:jc w:val="both"/>
        <w:rPr>
          <w:bCs/>
        </w:rPr>
        <w:pPrChange w:id="187" w:author="Autor">
          <w:pPr>
            <w:pStyle w:val="AODefHead"/>
            <w:numPr>
              <w:ilvl w:val="0"/>
              <w:numId w:val="20"/>
            </w:numPr>
            <w:tabs>
              <w:tab w:val="clear" w:pos="2880"/>
            </w:tabs>
            <w:spacing w:before="120" w:line="264" w:lineRule="auto"/>
            <w:ind w:left="539" w:firstLine="0"/>
          </w:pPr>
        </w:pPrChange>
      </w:pPr>
      <w:r w:rsidRPr="00E86D3D">
        <w:rPr>
          <w:rFonts w:ascii="Times New Roman" w:hAnsi="Times New Roman"/>
          <w:bCs/>
          <w:rPrChange w:id="188" w:author="Autor">
            <w:rPr/>
          </w:rPrChange>
        </w:rPr>
        <w:t>Podstatná zmena Projektu, ktorého súčasťou je investícia do infraštruktúry alebo investícia do výroby, nastane, ak v</w:t>
      </w:r>
      <w:r w:rsidR="00307349" w:rsidRPr="00E86D3D">
        <w:rPr>
          <w:rFonts w:ascii="Times New Roman" w:hAnsi="Times New Roman"/>
          <w:bCs/>
          <w:rPrChange w:id="189" w:author="Autor">
            <w:rPr/>
          </w:rPrChange>
        </w:rPr>
        <w:t> </w:t>
      </w:r>
      <w:r w:rsidRPr="00E86D3D">
        <w:rPr>
          <w:rFonts w:ascii="Times New Roman" w:hAnsi="Times New Roman"/>
          <w:bCs/>
          <w:rPrChange w:id="190" w:author="Autor">
            <w:rPr/>
          </w:rPrChange>
        </w:rPr>
        <w:t>období</w:t>
      </w:r>
      <w:r w:rsidR="00307349" w:rsidRPr="00E86D3D">
        <w:rPr>
          <w:rFonts w:ascii="Times New Roman" w:hAnsi="Times New Roman"/>
          <w:bCs/>
          <w:rPrChange w:id="191" w:author="Autor">
            <w:rPr/>
          </w:rPrChange>
        </w:rPr>
        <w:t xml:space="preserve"> od Začatia realizácie hlavných aktivít Projektu do uplynutia</w:t>
      </w:r>
      <w:r w:rsidRPr="00E86D3D">
        <w:rPr>
          <w:rFonts w:ascii="Times New Roman" w:hAnsi="Times New Roman"/>
          <w:bCs/>
          <w:rPrChange w:id="192" w:author="Autor">
            <w:rPr/>
          </w:rPrChange>
        </w:rPr>
        <w:t xml:space="preserve"> </w:t>
      </w:r>
      <w:commentRangeStart w:id="193"/>
      <w:r w:rsidRPr="00E86D3D">
        <w:rPr>
          <w:rFonts w:ascii="Times New Roman" w:hAnsi="Times New Roman"/>
          <w:bCs/>
          <w:rPrChange w:id="194" w:author="Autor">
            <w:rPr/>
          </w:rPrChange>
        </w:rPr>
        <w:t xml:space="preserve">piatich rokov </w:t>
      </w:r>
      <w:commentRangeEnd w:id="193"/>
      <w:r w:rsidRPr="00E86D3D">
        <w:rPr>
          <w:bCs/>
          <w:rPrChange w:id="195" w:author="Autor">
            <w:rPr>
              <w:rStyle w:val="Odkaznakomentr"/>
              <w:rFonts w:eastAsia="Times New Roman"/>
              <w:sz w:val="22"/>
              <w:szCs w:val="22"/>
              <w:lang w:eastAsia="sk-SK"/>
            </w:rPr>
          </w:rPrChange>
        </w:rPr>
        <w:commentReference w:id="193"/>
      </w:r>
      <w:r w:rsidRPr="00E86D3D">
        <w:rPr>
          <w:rFonts w:ascii="Times New Roman" w:hAnsi="Times New Roman"/>
          <w:bCs/>
          <w:rPrChange w:id="196" w:author="Autor">
            <w:rPr/>
          </w:rPrChange>
        </w:rPr>
        <w:t xml:space="preserve">od Finančného ukončenia Projektu alebo </w:t>
      </w:r>
      <w:r w:rsidR="00307349" w:rsidRPr="00E86D3D">
        <w:rPr>
          <w:rFonts w:ascii="Times New Roman" w:hAnsi="Times New Roman"/>
          <w:bCs/>
          <w:rPrChange w:id="197" w:author="Autor">
            <w:rPr/>
          </w:rPrChange>
        </w:rPr>
        <w:t xml:space="preserve">do uplynutia </w:t>
      </w:r>
      <w:r w:rsidRPr="00E86D3D">
        <w:rPr>
          <w:rFonts w:ascii="Times New Roman" w:hAnsi="Times New Roman"/>
          <w:bCs/>
          <w:rPrChange w:id="198" w:author="Autor">
            <w:rPr/>
          </w:rPrChange>
        </w:rPr>
        <w:t>obdob</w:t>
      </w:r>
      <w:r w:rsidR="00307349" w:rsidRPr="00E86D3D">
        <w:rPr>
          <w:rFonts w:ascii="Times New Roman" w:hAnsi="Times New Roman"/>
          <w:bCs/>
          <w:rPrChange w:id="199" w:author="Autor">
            <w:rPr/>
          </w:rPrChange>
        </w:rPr>
        <w:t>ia</w:t>
      </w:r>
      <w:r w:rsidRPr="00E86D3D">
        <w:rPr>
          <w:rFonts w:ascii="Times New Roman" w:hAnsi="Times New Roman"/>
          <w:bCs/>
          <w:rPrChange w:id="200" w:author="Autor">
            <w:rPr/>
          </w:rPrChange>
        </w:rPr>
        <w:t xml:space="preserve"> </w:t>
      </w:r>
      <w:r w:rsidR="00307349" w:rsidRPr="00E86D3D">
        <w:rPr>
          <w:rFonts w:ascii="Times New Roman" w:hAnsi="Times New Roman"/>
          <w:bCs/>
          <w:rPrChange w:id="201" w:author="Autor">
            <w:rPr/>
          </w:rPrChange>
        </w:rPr>
        <w:t xml:space="preserve">stanoveného </w:t>
      </w:r>
      <w:r w:rsidRPr="00E86D3D">
        <w:rPr>
          <w:rFonts w:ascii="Times New Roman" w:hAnsi="Times New Roman"/>
          <w:bCs/>
          <w:rPrChange w:id="202" w:author="Autor">
            <w:rPr/>
          </w:rPrChange>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pPr>
        <w:pStyle w:val="Odsekzoznamu"/>
        <w:numPr>
          <w:ilvl w:val="0"/>
          <w:numId w:val="60"/>
        </w:numPr>
        <w:spacing w:before="120" w:line="264" w:lineRule="auto"/>
        <w:ind w:left="1417" w:hanging="340"/>
        <w:pPrChange w:id="203" w:author="Autor">
          <w:pPr>
            <w:pStyle w:val="AODefPara"/>
            <w:numPr>
              <w:ilvl w:val="1"/>
              <w:numId w:val="36"/>
            </w:numPr>
            <w:tabs>
              <w:tab w:val="clear" w:pos="3600"/>
              <w:tab w:val="left" w:pos="1418"/>
            </w:tabs>
            <w:spacing w:before="120" w:line="264" w:lineRule="auto"/>
            <w:ind w:left="1434" w:hanging="357"/>
          </w:pPr>
        </w:pPrChange>
      </w:pPr>
      <w:r w:rsidRPr="0083660A">
        <w:rPr>
          <w:sz w:val="22"/>
          <w:rPrChange w:id="204" w:author="Autor">
            <w:rPr/>
          </w:rPrChange>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pPr>
        <w:pStyle w:val="Odsekzoznamu"/>
        <w:numPr>
          <w:ilvl w:val="0"/>
          <w:numId w:val="60"/>
        </w:numPr>
        <w:spacing w:before="120" w:line="264" w:lineRule="auto"/>
        <w:ind w:left="1417" w:hanging="340"/>
        <w:pPrChange w:id="205" w:author="Autor">
          <w:pPr>
            <w:pStyle w:val="AODefPara"/>
            <w:numPr>
              <w:ilvl w:val="1"/>
              <w:numId w:val="36"/>
            </w:numPr>
            <w:tabs>
              <w:tab w:val="clear" w:pos="3600"/>
              <w:tab w:val="left" w:pos="1418"/>
            </w:tabs>
            <w:spacing w:before="120" w:line="264" w:lineRule="auto"/>
            <w:ind w:left="1434" w:hanging="357"/>
          </w:pPr>
        </w:pPrChange>
      </w:pPr>
      <w:r w:rsidRPr="0083660A">
        <w:rPr>
          <w:sz w:val="22"/>
          <w:rPrChange w:id="206" w:author="Autor">
            <w:rPr/>
          </w:rPrChange>
        </w:rPr>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0E3433" w:rsidRDefault="002F22D1">
      <w:pPr>
        <w:pStyle w:val="Odsekzoznamu"/>
        <w:numPr>
          <w:ilvl w:val="0"/>
          <w:numId w:val="60"/>
        </w:numPr>
        <w:spacing w:before="120" w:line="264" w:lineRule="auto"/>
        <w:ind w:left="1417" w:hanging="340"/>
        <w:pPrChange w:id="207" w:author="Autor">
          <w:pPr>
            <w:pStyle w:val="AODefPara"/>
            <w:numPr>
              <w:ilvl w:val="1"/>
              <w:numId w:val="36"/>
            </w:numPr>
            <w:tabs>
              <w:tab w:val="clear" w:pos="3600"/>
              <w:tab w:val="left" w:pos="1418"/>
            </w:tabs>
            <w:spacing w:before="120" w:line="264" w:lineRule="auto"/>
            <w:ind w:left="1434" w:hanging="357"/>
          </w:pPr>
        </w:pPrChange>
      </w:pPr>
      <w:r w:rsidRPr="0083660A">
        <w:rPr>
          <w:sz w:val="22"/>
          <w:rPrChange w:id="208" w:author="Autor">
            <w:rPr/>
          </w:rPrChange>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pPr>
        <w:spacing w:before="120" w:after="0" w:line="264" w:lineRule="auto"/>
        <w:ind w:left="540"/>
        <w:jc w:val="both"/>
        <w:rPr>
          <w:bCs/>
        </w:rPr>
        <w:pPrChange w:id="209" w:author="Autor">
          <w:pPr>
            <w:pStyle w:val="AODefHead"/>
            <w:numPr>
              <w:ilvl w:val="0"/>
              <w:numId w:val="0"/>
            </w:numPr>
            <w:tabs>
              <w:tab w:val="clear" w:pos="2880"/>
            </w:tabs>
            <w:spacing w:before="120" w:line="264" w:lineRule="auto"/>
            <w:ind w:left="539" w:firstLine="0"/>
          </w:pPr>
        </w:pPrChange>
      </w:pPr>
      <w:r w:rsidRPr="0083660A">
        <w:rPr>
          <w:rFonts w:ascii="Times New Roman" w:hAnsi="Times New Roman"/>
          <w:bCs/>
          <w:rPrChange w:id="210" w:author="Autor">
            <w:rPr>
              <w:bCs/>
            </w:rPr>
          </w:rPrChange>
        </w:rPr>
        <w:t xml:space="preserve">Podstatná zmena nastane aj v prípade, ak v období 10 rokov od Finančného ukončenia </w:t>
      </w:r>
      <w:r w:rsidR="006B19ED" w:rsidRPr="0083660A">
        <w:rPr>
          <w:rFonts w:ascii="Times New Roman" w:hAnsi="Times New Roman"/>
          <w:bCs/>
          <w:rPrChange w:id="211" w:author="Autor">
            <w:rPr>
              <w:bCs/>
            </w:rPr>
          </w:rPrChange>
        </w:rPr>
        <w:t xml:space="preserve">Projektu </w:t>
      </w:r>
      <w:r w:rsidRPr="0083660A">
        <w:rPr>
          <w:rFonts w:ascii="Times New Roman" w:hAnsi="Times New Roman"/>
          <w:bCs/>
          <w:rPrChange w:id="212" w:author="Autor">
            <w:rPr>
              <w:bCs/>
            </w:rPr>
          </w:rPrChange>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B7A63DC" w:rsidR="002F22D1" w:rsidRPr="000E3433" w:rsidRDefault="002F22D1">
      <w:pPr>
        <w:spacing w:before="120" w:after="0" w:line="264" w:lineRule="auto"/>
        <w:ind w:left="540"/>
        <w:jc w:val="both"/>
        <w:rPr>
          <w:bCs/>
        </w:rPr>
        <w:pPrChange w:id="213" w:author="Autor">
          <w:pPr>
            <w:pStyle w:val="AODefHead"/>
            <w:numPr>
              <w:ilvl w:val="0"/>
              <w:numId w:val="0"/>
            </w:numPr>
            <w:tabs>
              <w:tab w:val="clear" w:pos="2880"/>
            </w:tabs>
            <w:spacing w:before="120" w:line="264" w:lineRule="auto"/>
            <w:ind w:left="539" w:firstLine="0"/>
          </w:pPr>
        </w:pPrChange>
      </w:pPr>
      <w:r w:rsidRPr="0083660A">
        <w:rPr>
          <w:rFonts w:ascii="Times New Roman" w:hAnsi="Times New Roman"/>
          <w:bCs/>
          <w:rPrChange w:id="214" w:author="Autor">
            <w:rPr>
              <w:bCs/>
            </w:rPr>
          </w:rPrChange>
        </w:rPr>
        <w:lastRenderedPageBreak/>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ins w:id="215" w:author="Autor">
        <w:r w:rsidR="00825192" w:rsidRPr="0083660A">
          <w:rPr>
            <w:rFonts w:ascii="Times New Roman" w:hAnsi="Times New Roman"/>
            <w:bCs/>
            <w:rPrChange w:id="216" w:author="Autor">
              <w:rPr>
                <w:bCs/>
              </w:rPr>
            </w:rPrChange>
          </w:rPr>
          <w:t>;</w:t>
        </w:r>
      </w:ins>
      <w:del w:id="217" w:author="Autor">
        <w:r w:rsidRPr="0083660A" w:rsidDel="00825192">
          <w:rPr>
            <w:rFonts w:ascii="Times New Roman" w:hAnsi="Times New Roman"/>
            <w:bCs/>
            <w:rPrChange w:id="218" w:author="Autor">
              <w:rPr>
                <w:bCs/>
              </w:rPr>
            </w:rPrChange>
          </w:rPr>
          <w:delText>.</w:delText>
        </w:r>
      </w:del>
      <w:commentRangeEnd w:id="175"/>
      <w:r w:rsidR="00D0452B" w:rsidRPr="0083660A">
        <w:rPr>
          <w:bCs/>
          <w:rPrChange w:id="219" w:author="Autor">
            <w:rPr>
              <w:rStyle w:val="Odkaznakomentr"/>
              <w:rFonts w:eastAsia="Times New Roman"/>
              <w:lang w:val="x-none" w:eastAsia="x-none"/>
            </w:rPr>
          </w:rPrChange>
        </w:rPr>
        <w:commentReference w:id="175"/>
      </w:r>
      <w:r w:rsidRPr="0083660A">
        <w:rPr>
          <w:rFonts w:ascii="Times New Roman" w:hAnsi="Times New Roman"/>
          <w:bCs/>
          <w:rPrChange w:id="220" w:author="Autor">
            <w:rPr>
              <w:bCs/>
            </w:rPr>
          </w:rPrChange>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221"/>
      <w:commentRangeStart w:id="222"/>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223"/>
      <w:r w:rsidRPr="00307126">
        <w:rPr>
          <w:rFonts w:ascii="Times New Roman" w:hAnsi="Times New Roman"/>
          <w:bCs/>
        </w:rPr>
        <w:t>10</w:t>
      </w:r>
      <w:commentRangeEnd w:id="223"/>
      <w:r w:rsidRPr="00307126">
        <w:rPr>
          <w:rStyle w:val="Odkaznakomentr"/>
          <w:rFonts w:ascii="Times New Roman" w:hAnsi="Times New Roman"/>
          <w:sz w:val="22"/>
          <w:szCs w:val="22"/>
        </w:rPr>
        <w:commentReference w:id="223"/>
      </w:r>
      <w:r w:rsidRPr="00307126">
        <w:rPr>
          <w:rFonts w:ascii="Times New Roman" w:hAnsi="Times New Roman"/>
          <w:bCs/>
        </w:rPr>
        <w:t>% a viac oproti plánovanej hodnote Miery finančnej medzery;</w:t>
      </w:r>
      <w:commentRangeEnd w:id="221"/>
      <w:commentRangeEnd w:id="222"/>
      <w:r>
        <w:rPr>
          <w:rStyle w:val="Odkaznakomentr"/>
          <w:rFonts w:ascii="Times New Roman" w:eastAsia="Times New Roman" w:hAnsi="Times New Roman"/>
          <w:lang w:val="x-none" w:eastAsia="x-none"/>
        </w:rPr>
        <w:commentReference w:id="221"/>
      </w:r>
      <w:r w:rsidRPr="00067253">
        <w:rPr>
          <w:rStyle w:val="Odkaznakomentr"/>
          <w:rFonts w:ascii="Times New Roman" w:hAnsi="Times New Roman"/>
          <w:sz w:val="22"/>
          <w:lang w:val="x-none"/>
        </w:rPr>
        <w:commentReference w:id="222"/>
      </w:r>
    </w:p>
    <w:p w14:paraId="10156D4E" w14:textId="77777777" w:rsidR="002F22D1" w:rsidRPr="0083660A" w:rsidRDefault="002F22D1">
      <w:pPr>
        <w:spacing w:before="120"/>
        <w:ind w:left="540"/>
        <w:jc w:val="both"/>
        <w:rPr>
          <w:b/>
          <w:bCs/>
          <w:rPrChange w:id="224" w:author="Autor">
            <w:rPr/>
          </w:rPrChange>
        </w:rPr>
        <w:pPrChange w:id="225"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bCs/>
          <w:rPrChange w:id="226" w:author="Autor">
            <w:rPr>
              <w:b/>
              <w:bCs/>
            </w:rPr>
          </w:rPrChange>
        </w:rPr>
        <w:t xml:space="preserve">Pracovný deň </w:t>
      </w:r>
      <w:r w:rsidRPr="0083660A">
        <w:rPr>
          <w:rFonts w:ascii="Times New Roman" w:hAnsi="Times New Roman"/>
          <w:bCs/>
          <w:rPrChange w:id="227" w:author="Autor">
            <w:rPr/>
          </w:rPrChange>
        </w:rPr>
        <w:t xml:space="preserve">- deň, ktorým nie je sobota, nedeľa alebo deň pracovného pokoja </w:t>
      </w:r>
      <w:r w:rsidRPr="0083660A">
        <w:rPr>
          <w:rFonts w:ascii="Times New Roman" w:hAnsi="Times New Roman"/>
          <w:bCs/>
          <w:rPrChange w:id="228" w:author="Autor">
            <w:rPr>
              <w:bCs/>
            </w:rPr>
          </w:rPrChange>
        </w:rPr>
        <w:t>v zmysle zákona č. 241/1993 Z. z. o štátnych sviatkoch, dňoch pracovného pokoja a pamätných dňoch v znení neskorších predpisov</w:t>
      </w:r>
      <w:r w:rsidRPr="0083660A">
        <w:rPr>
          <w:rFonts w:ascii="Times New Roman" w:hAnsi="Times New Roman"/>
          <w:bCs/>
          <w:rPrChange w:id="229" w:author="Autor">
            <w:rPr/>
          </w:rPrChange>
        </w:rPr>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26C7F1B0"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ins w:id="230" w:author="Autor">
        <w:r w:rsidR="00B351D4">
          <w:rPr>
            <w:rFonts w:ascii="Times New Roman" w:hAnsi="Times New Roman"/>
          </w:rPr>
          <w:t xml:space="preserve"> predpismi</w:t>
        </w:r>
      </w:ins>
      <w:r>
        <w:rPr>
          <w:rFonts w:ascii="Times New Roman" w:hAnsi="Times New Roman"/>
        </w:rPr>
        <w:t>, resp. zmluvami</w:t>
      </w:r>
      <w:ins w:id="231" w:author="Autor">
        <w:r w:rsidR="00B351D4">
          <w:rPr>
            <w:rFonts w:ascii="Times New Roman" w:hAnsi="Times New Roman"/>
          </w:rPr>
          <w:t>,</w:t>
        </w:r>
      </w:ins>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ins w:id="232" w:author="Autor">
        <w:r w:rsidR="00825192">
          <w:rPr>
            <w:rFonts w:ascii="Times New Roman" w:hAnsi="Times New Roman"/>
          </w:rPr>
          <w:t>;</w:t>
        </w:r>
      </w:ins>
      <w:del w:id="233" w:author="Autor">
        <w:r w:rsidR="00F0368A" w:rsidDel="00825192">
          <w:rPr>
            <w:rFonts w:ascii="Times New Roman" w:hAnsi="Times New Roman"/>
          </w:rPr>
          <w:delText>.</w:delText>
        </w:r>
      </w:del>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234"/>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234"/>
      <w:r w:rsidR="00576235" w:rsidRPr="00773D77">
        <w:rPr>
          <w:rStyle w:val="Odkaznakomentr"/>
          <w:rFonts w:ascii="Times New Roman" w:hAnsi="Times New Roman"/>
          <w:sz w:val="22"/>
          <w:lang w:val="x-none"/>
        </w:rPr>
        <w:commentReference w:id="234"/>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xml:space="preserve">; môže ísť napríklad o stavbu, zariadenie, dokumentáciu, inú </w:t>
      </w:r>
      <w:r w:rsidRPr="00307126">
        <w:rPr>
          <w:rFonts w:ascii="Times New Roman" w:hAnsi="Times New Roman"/>
          <w:bCs/>
        </w:rPr>
        <w:lastRenderedPageBreak/>
        <w:t>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503FE611"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ins w:id="235" w:author="Autor">
        <w:r w:rsidR="00825192">
          <w:rPr>
            <w:rFonts w:ascii="Times New Roman" w:hAnsi="Times New Roman"/>
          </w:rPr>
          <w:t>;</w:t>
        </w:r>
      </w:ins>
      <w:del w:id="236" w:author="Autor">
        <w:r w:rsidRPr="00307126" w:rsidDel="00825192">
          <w:rPr>
            <w:rFonts w:ascii="Times New Roman" w:hAnsi="Times New Roman"/>
          </w:rPr>
          <w:delText>.</w:delText>
        </w:r>
      </w:del>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83660A" w:rsidRDefault="00901527">
      <w:pPr>
        <w:widowControl w:val="0"/>
        <w:autoSpaceDE w:val="0"/>
        <w:autoSpaceDN w:val="0"/>
        <w:adjustRightInd w:val="0"/>
        <w:spacing w:before="120" w:line="264" w:lineRule="auto"/>
        <w:ind w:left="540"/>
        <w:jc w:val="both"/>
        <w:rPr>
          <w:b/>
          <w:rPrChange w:id="237" w:author="Autor">
            <w:rPr>
              <w:bCs/>
            </w:rPr>
          </w:rPrChange>
        </w:rPr>
        <w:pPrChange w:id="238" w:author="Autor">
          <w:pPr>
            <w:pStyle w:val="AODefPara"/>
            <w:numPr>
              <w:ilvl w:val="0"/>
              <w:numId w:val="0"/>
            </w:numPr>
            <w:tabs>
              <w:tab w:val="clear" w:pos="3600"/>
            </w:tabs>
            <w:spacing w:before="120" w:line="264" w:lineRule="auto"/>
            <w:ind w:left="540" w:firstLine="0"/>
          </w:pPr>
        </w:pPrChange>
      </w:pPr>
      <w:commentRangeStart w:id="239"/>
      <w:commentRangeStart w:id="240"/>
      <w:r w:rsidRPr="0083660A">
        <w:rPr>
          <w:rFonts w:ascii="Times New Roman" w:hAnsi="Times New Roman"/>
          <w:b/>
          <w:rPrChange w:id="241" w:author="Autor">
            <w:rPr>
              <w:rFonts w:eastAsia="Times New Roman"/>
              <w:b/>
              <w:bCs/>
            </w:rPr>
          </w:rPrChange>
        </w:rPr>
        <w:t>Projekt generujúci príj</w:t>
      </w:r>
      <w:r w:rsidR="00310C95" w:rsidRPr="0083660A">
        <w:rPr>
          <w:rFonts w:ascii="Times New Roman" w:hAnsi="Times New Roman"/>
          <w:b/>
          <w:rPrChange w:id="242" w:author="Autor">
            <w:rPr>
              <w:rFonts w:eastAsia="Times New Roman"/>
              <w:b/>
              <w:bCs/>
            </w:rPr>
          </w:rPrChange>
        </w:rPr>
        <w:t>em</w:t>
      </w:r>
      <w:r w:rsidRPr="0083660A">
        <w:rPr>
          <w:rFonts w:ascii="Times New Roman" w:hAnsi="Times New Roman"/>
          <w:b/>
          <w:rPrChange w:id="243" w:author="Autor">
            <w:rPr>
              <w:rFonts w:eastAsia="Times New Roman"/>
              <w:b/>
              <w:bCs/>
            </w:rPr>
          </w:rPrChange>
        </w:rPr>
        <w:t xml:space="preserve"> </w:t>
      </w:r>
      <w:commentRangeEnd w:id="239"/>
      <w:commentRangeEnd w:id="240"/>
      <w:r w:rsidR="002668F0" w:rsidRPr="0083660A">
        <w:rPr>
          <w:b/>
          <w:rPrChange w:id="244" w:author="Autor">
            <w:rPr>
              <w:rStyle w:val="Odkaznakomentr"/>
              <w:rFonts w:eastAsia="Times New Roman"/>
              <w:lang w:val="x-none" w:eastAsia="x-none"/>
            </w:rPr>
          </w:rPrChange>
        </w:rPr>
        <w:commentReference w:id="239"/>
      </w:r>
      <w:r w:rsidR="002668F0" w:rsidRPr="0083660A">
        <w:rPr>
          <w:rPrChange w:id="245" w:author="Autor">
            <w:rPr>
              <w:rStyle w:val="Odkaznakomentr"/>
              <w:sz w:val="22"/>
              <w:lang w:val="x-none"/>
            </w:rPr>
          </w:rPrChange>
        </w:rPr>
        <w:commentReference w:id="240"/>
      </w:r>
      <w:r w:rsidRPr="0083660A">
        <w:rPr>
          <w:rFonts w:ascii="Times New Roman" w:hAnsi="Times New Roman"/>
          <w:rPrChange w:id="246" w:author="Autor">
            <w:rPr>
              <w:rFonts w:eastAsia="Times New Roman"/>
              <w:bCs/>
            </w:rPr>
          </w:rPrChange>
        </w:rPr>
        <w:t>– v zmysle</w:t>
      </w:r>
      <w:r w:rsidRPr="0083660A">
        <w:rPr>
          <w:rFonts w:ascii="Times New Roman" w:hAnsi="Times New Roman"/>
          <w:rPrChange w:id="247" w:author="Autor">
            <w:rPr>
              <w:rFonts w:eastAsia="Times New Roman"/>
              <w:b/>
              <w:bCs/>
            </w:rPr>
          </w:rPrChange>
        </w:rPr>
        <w:t xml:space="preserve"> </w:t>
      </w:r>
      <w:r w:rsidRPr="0083660A">
        <w:rPr>
          <w:rFonts w:ascii="Times New Roman" w:hAnsi="Times New Roman"/>
          <w:rPrChange w:id="248" w:author="Autor">
            <w:rPr>
              <w:bCs/>
            </w:rPr>
          </w:rPrChange>
        </w:rPr>
        <w:t>čl</w:t>
      </w:r>
      <w:r w:rsidR="000678BB" w:rsidRPr="0083660A">
        <w:rPr>
          <w:rFonts w:ascii="Times New Roman" w:hAnsi="Times New Roman"/>
          <w:rPrChange w:id="249" w:author="Autor">
            <w:rPr>
              <w:bCs/>
            </w:rPr>
          </w:rPrChange>
        </w:rPr>
        <w:t>ánku</w:t>
      </w:r>
      <w:r w:rsidRPr="0083660A">
        <w:rPr>
          <w:rFonts w:ascii="Times New Roman" w:hAnsi="Times New Roman"/>
          <w:rPrChange w:id="250" w:author="Autor">
            <w:rPr>
              <w:bCs/>
            </w:rPr>
          </w:rPrChange>
        </w:rPr>
        <w:t xml:space="preserve"> 61 ods</w:t>
      </w:r>
      <w:r w:rsidR="001D3560" w:rsidRPr="0083660A">
        <w:rPr>
          <w:rFonts w:ascii="Times New Roman" w:hAnsi="Times New Roman"/>
          <w:rPrChange w:id="251" w:author="Autor">
            <w:rPr>
              <w:bCs/>
            </w:rPr>
          </w:rPrChange>
        </w:rPr>
        <w:t>ek</w:t>
      </w:r>
      <w:r w:rsidRPr="0083660A">
        <w:rPr>
          <w:rFonts w:ascii="Times New Roman" w:hAnsi="Times New Roman"/>
          <w:rPrChange w:id="252" w:author="Autor">
            <w:rPr>
              <w:bCs/>
            </w:rPr>
          </w:rPrChange>
        </w:rPr>
        <w:t xml:space="preserve"> 1 všeobecného nariadenia</w:t>
      </w:r>
      <w:r w:rsidRPr="0083660A">
        <w:rPr>
          <w:rFonts w:ascii="Times New Roman" w:hAnsi="Times New Roman"/>
          <w:rPrChange w:id="253" w:author="Autor">
            <w:rPr>
              <w:rFonts w:eastAsia="Times New Roman"/>
              <w:bCs/>
            </w:rPr>
          </w:rPrChange>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83660A">
        <w:rPr>
          <w:rFonts w:ascii="Times New Roman" w:hAnsi="Times New Roman"/>
          <w:rPrChange w:id="254" w:author="Autor">
            <w:rPr>
              <w:bCs/>
            </w:rPr>
          </w:rPrChange>
        </w:rPr>
        <w:t>článku</w:t>
      </w:r>
      <w:r w:rsidRPr="0083660A">
        <w:rPr>
          <w:rFonts w:ascii="Times New Roman" w:hAnsi="Times New Roman"/>
          <w:rPrChange w:id="255" w:author="Autor">
            <w:rPr>
              <w:bCs/>
            </w:rPr>
          </w:rPrChange>
        </w:rPr>
        <w:t xml:space="preserve"> 61 všeobecného nariadenia sa tieto projekty delia na projekty, kde:</w:t>
      </w:r>
    </w:p>
    <w:p w14:paraId="66356373" w14:textId="093B4F3D"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w:t>
      </w:r>
      <w:del w:id="256" w:author="Autor">
        <w:r w:rsidRPr="00307126" w:rsidDel="00B351D4">
          <w:rPr>
            <w:rFonts w:ascii="Times New Roman" w:hAnsi="Times New Roman"/>
            <w:bCs/>
          </w:rPr>
          <w:delText>Nariadenia Rady 1303/2013</w:delText>
        </w:r>
      </w:del>
      <w:ins w:id="257" w:author="Autor">
        <w:r w:rsidR="00B351D4">
          <w:rPr>
            <w:rFonts w:ascii="Times New Roman" w:hAnsi="Times New Roman"/>
            <w:bCs/>
          </w:rPr>
          <w:t>všeobecného nariadenia</w:t>
        </w:r>
      </w:ins>
      <w:r w:rsidRPr="00307126">
        <w:rPr>
          <w:rFonts w:ascii="Times New Roman" w:hAnsi="Times New Roman"/>
          <w:bCs/>
        </w:rPr>
        <w:t xml:space="preserve">. </w:t>
      </w:r>
      <w:del w:id="258" w:author="Autor">
        <w:r w:rsidRPr="00307126" w:rsidDel="00B351D4">
          <w:rPr>
            <w:rFonts w:ascii="Times New Roman" w:hAnsi="Times New Roman"/>
            <w:bCs/>
          </w:rPr>
          <w:delText xml:space="preserve"> </w:delText>
        </w:r>
      </w:del>
      <w:r w:rsidRPr="00307126">
        <w:rPr>
          <w:rFonts w:ascii="Times New Roman" w:hAnsi="Times New Roman"/>
          <w:bCs/>
        </w:rPr>
        <w:t>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0E665515" w:rsidR="00C2645E" w:rsidRPr="000E3433" w:rsidRDefault="00310C95">
      <w:pPr>
        <w:widowControl w:val="0"/>
        <w:autoSpaceDE w:val="0"/>
        <w:autoSpaceDN w:val="0"/>
        <w:adjustRightInd w:val="0"/>
        <w:spacing w:before="120" w:line="264" w:lineRule="auto"/>
        <w:ind w:left="540"/>
        <w:jc w:val="both"/>
        <w:pPrChange w:id="259" w:author="Autor">
          <w:pPr>
            <w:pStyle w:val="AODefPara"/>
            <w:numPr>
              <w:ilvl w:val="0"/>
              <w:numId w:val="0"/>
            </w:numPr>
            <w:tabs>
              <w:tab w:val="clear" w:pos="3600"/>
            </w:tabs>
            <w:spacing w:before="120" w:line="264" w:lineRule="auto"/>
            <w:ind w:left="540" w:firstLine="0"/>
          </w:pPr>
        </w:pPrChange>
      </w:pPr>
      <w:r w:rsidRPr="0083660A">
        <w:rPr>
          <w:rFonts w:ascii="Times New Roman" w:hAnsi="Times New Roman"/>
          <w:rPrChange w:id="260" w:author="Autor">
            <w:rPr>
              <w:rFonts w:eastAsia="Times New Roman"/>
              <w:bCs/>
            </w:rPr>
          </w:rPrChange>
        </w:rPr>
        <w:t>Projekty generujúce príjmy sú aj projekty podľa článku 65 ods</w:t>
      </w:r>
      <w:r w:rsidR="001D3560" w:rsidRPr="0083660A">
        <w:rPr>
          <w:rFonts w:ascii="Times New Roman" w:hAnsi="Times New Roman"/>
          <w:rPrChange w:id="261" w:author="Autor">
            <w:rPr>
              <w:rFonts w:eastAsia="Times New Roman"/>
              <w:bCs/>
            </w:rPr>
          </w:rPrChange>
        </w:rPr>
        <w:t>ek</w:t>
      </w:r>
      <w:r w:rsidRPr="0083660A">
        <w:rPr>
          <w:rFonts w:ascii="Times New Roman" w:hAnsi="Times New Roman"/>
          <w:rPrChange w:id="262" w:author="Autor">
            <w:rPr>
              <w:rFonts w:eastAsia="Times New Roman"/>
              <w:bCs/>
            </w:rPr>
          </w:rPrChange>
        </w:rPr>
        <w:t xml:space="preserve"> 8 všeobecného nariadenia</w:t>
      </w:r>
      <w:r w:rsidRPr="0083660A">
        <w:rPr>
          <w:rFonts w:ascii="Times New Roman" w:hAnsi="Times New Roman"/>
          <w:rPrChange w:id="263" w:author="Autor">
            <w:rPr/>
          </w:rPrChange>
        </w:rPr>
        <w:t xml:space="preserve"> </w:t>
      </w:r>
      <w:r w:rsidRPr="0083660A">
        <w:rPr>
          <w:rFonts w:ascii="Times New Roman" w:hAnsi="Times New Roman"/>
          <w:rPrChange w:id="264" w:author="Autor">
            <w:rPr>
              <w:rFonts w:eastAsia="Times New Roman"/>
              <w:bCs/>
            </w:rPr>
          </w:rPrChange>
        </w:rPr>
        <w:t xml:space="preserve">vytvárajúce Čisté príjmy počas Realizácie Projektu, ktorých Celkové oprávnené výdavky sú rovné alebo nižšie ako 1 000 000 EUR, </w:t>
      </w:r>
      <w:r w:rsidRPr="0083660A">
        <w:rPr>
          <w:rFonts w:ascii="Times New Roman" w:hAnsi="Times New Roman"/>
          <w:rPrChange w:id="265" w:author="Autor">
            <w:rPr/>
          </w:rPrChange>
        </w:rPr>
        <w:t xml:space="preserve">avšak vyššie ako </w:t>
      </w:r>
      <w:del w:id="266" w:author="Autor">
        <w:r w:rsidRPr="0083660A" w:rsidDel="009C59F5">
          <w:rPr>
            <w:rFonts w:ascii="Times New Roman" w:hAnsi="Times New Roman"/>
            <w:rPrChange w:id="267" w:author="Autor">
              <w:rPr/>
            </w:rPrChange>
          </w:rPr>
          <w:delText>5</w:delText>
        </w:r>
      </w:del>
      <w:ins w:id="268" w:author="Autor">
        <w:r w:rsidR="009C59F5" w:rsidRPr="0083660A">
          <w:rPr>
            <w:rFonts w:ascii="Times New Roman" w:hAnsi="Times New Roman"/>
            <w:rPrChange w:id="269" w:author="Autor">
              <w:rPr/>
            </w:rPrChange>
          </w:rPr>
          <w:t>10</w:t>
        </w:r>
      </w:ins>
      <w:r w:rsidRPr="0083660A">
        <w:rPr>
          <w:rFonts w:ascii="Times New Roman" w:hAnsi="Times New Roman"/>
          <w:rPrChange w:id="270" w:author="Autor">
            <w:rPr/>
          </w:rPrChange>
        </w:rPr>
        <w:t xml:space="preserve">0 000 EUR. </w:t>
      </w:r>
      <w:r w:rsidR="00C2645E" w:rsidRPr="0083660A">
        <w:rPr>
          <w:rFonts w:ascii="Times New Roman" w:hAnsi="Times New Roman"/>
          <w:rPrChange w:id="271" w:author="Autor">
            <w:rPr/>
          </w:rPrChange>
        </w:rPr>
        <w:t xml:space="preserve">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w:t>
      </w:r>
      <w:r w:rsidR="00C2645E" w:rsidRPr="0083660A">
        <w:rPr>
          <w:rFonts w:ascii="Times New Roman" w:hAnsi="Times New Roman"/>
          <w:rPrChange w:id="272" w:author="Autor">
            <w:rPr/>
          </w:rPrChange>
        </w:rPr>
        <w:lastRenderedPageBreak/>
        <w:t>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83660A" w:rsidRDefault="00DA1C3D">
      <w:pPr>
        <w:widowControl w:val="0"/>
        <w:autoSpaceDE w:val="0"/>
        <w:autoSpaceDN w:val="0"/>
        <w:adjustRightInd w:val="0"/>
        <w:spacing w:before="120" w:line="264" w:lineRule="auto"/>
        <w:ind w:left="540"/>
        <w:jc w:val="both"/>
        <w:rPr>
          <w:b/>
          <w:rPrChange w:id="273" w:author="Autor">
            <w:rPr/>
          </w:rPrChange>
        </w:rPr>
        <w:pPrChange w:id="274"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275" w:author="Autor">
            <w:rPr>
              <w:b/>
              <w:bCs/>
            </w:rPr>
          </w:rPrChange>
        </w:rPr>
        <w:t xml:space="preserve">Realizácia Projektu </w:t>
      </w:r>
      <w:r w:rsidRPr="0083660A">
        <w:rPr>
          <w:rFonts w:ascii="Times New Roman" w:hAnsi="Times New Roman"/>
          <w:rPrChange w:id="276" w:author="Autor">
            <w:rPr>
              <w:b/>
              <w:bCs/>
            </w:rPr>
          </w:rPrChange>
        </w:rPr>
        <w:t xml:space="preserve">- </w:t>
      </w:r>
      <w:r w:rsidRPr="0083660A">
        <w:rPr>
          <w:rFonts w:ascii="Times New Roman" w:hAnsi="Times New Roman"/>
          <w:rPrChange w:id="277" w:author="Autor">
            <w:rPr>
              <w:bCs/>
            </w:rPr>
          </w:rPrChange>
        </w:rPr>
        <w:t>obdobie od Začatia realizácie hlavných aktivít Projektu až po Finančné ukončenie Projektu;</w:t>
      </w:r>
    </w:p>
    <w:p w14:paraId="0F659CF5" w14:textId="77777777" w:rsidR="002F22D1" w:rsidRPr="0083660A" w:rsidRDefault="002F22D1">
      <w:pPr>
        <w:widowControl w:val="0"/>
        <w:autoSpaceDE w:val="0"/>
        <w:autoSpaceDN w:val="0"/>
        <w:adjustRightInd w:val="0"/>
        <w:spacing w:before="120" w:line="264" w:lineRule="auto"/>
        <w:ind w:left="540"/>
        <w:jc w:val="both"/>
        <w:rPr>
          <w:b/>
          <w:rPrChange w:id="278" w:author="Autor">
            <w:rPr/>
          </w:rPrChange>
        </w:rPr>
        <w:pPrChange w:id="279"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280" w:author="Autor">
            <w:rPr>
              <w:b/>
              <w:bCs/>
            </w:rPr>
          </w:rPrChange>
        </w:rPr>
        <w:t xml:space="preserve">Realizácia </w:t>
      </w:r>
      <w:r w:rsidR="00DA1C3D" w:rsidRPr="0083660A">
        <w:rPr>
          <w:rFonts w:ascii="Times New Roman" w:hAnsi="Times New Roman"/>
          <w:b/>
          <w:rPrChange w:id="281" w:author="Autor">
            <w:rPr>
              <w:b/>
              <w:bCs/>
            </w:rPr>
          </w:rPrChange>
        </w:rPr>
        <w:t xml:space="preserve">aktivít </w:t>
      </w:r>
      <w:r w:rsidRPr="0083660A">
        <w:rPr>
          <w:rFonts w:ascii="Times New Roman" w:hAnsi="Times New Roman"/>
          <w:b/>
          <w:rPrChange w:id="282" w:author="Autor">
            <w:rPr>
              <w:b/>
              <w:bCs/>
            </w:rPr>
          </w:rPrChange>
        </w:rPr>
        <w:t>Projektu</w:t>
      </w:r>
      <w:r w:rsidRPr="0083660A">
        <w:rPr>
          <w:rFonts w:ascii="Times New Roman" w:hAnsi="Times New Roman"/>
          <w:rPrChange w:id="283" w:author="Autor">
            <w:rPr>
              <w:b/>
              <w:bCs/>
            </w:rPr>
          </w:rPrChange>
        </w:rPr>
        <w:t xml:space="preserve"> – </w:t>
      </w:r>
      <w:r w:rsidR="00C6009B" w:rsidRPr="0083660A">
        <w:rPr>
          <w:rFonts w:ascii="Times New Roman" w:hAnsi="Times New Roman"/>
          <w:rPrChange w:id="284" w:author="Autor">
            <w:rPr/>
          </w:rPrChange>
        </w:rPr>
        <w:t xml:space="preserve"> </w:t>
      </w:r>
      <w:r w:rsidR="00C6009B" w:rsidRPr="0083660A">
        <w:rPr>
          <w:rFonts w:ascii="Times New Roman" w:hAnsi="Times New Roman"/>
          <w:rPrChange w:id="285" w:author="Autor">
            <w:rPr>
              <w:bCs/>
            </w:rPr>
          </w:rPrChange>
        </w:rPr>
        <w:t>realizácia všetkých hlavných ako aj podporných Aktivít projektu v súlade so Zmluvou o poskytnutí NFP</w:t>
      </w:r>
      <w:r w:rsidR="005D1531" w:rsidRPr="0083660A">
        <w:rPr>
          <w:rFonts w:ascii="Times New Roman" w:hAnsi="Times New Roman"/>
          <w:rPrChange w:id="286" w:author="Autor">
            <w:rPr>
              <w:bCs/>
            </w:rPr>
          </w:rPrChange>
        </w:rPr>
        <w:t>;</w:t>
      </w:r>
      <w:r w:rsidR="00D27194" w:rsidRPr="0083660A">
        <w:rPr>
          <w:rFonts w:ascii="Times New Roman" w:hAnsi="Times New Roman"/>
          <w:rPrChange w:id="287" w:author="Autor">
            <w:rPr>
              <w:bCs/>
            </w:rPr>
          </w:rPrChange>
        </w:rPr>
        <w:t xml:space="preserve"> uvedená definícia sa v Zmluve o poskytnutí NFP používa vtedy, ak je potrebné vyjadriť vecnú stránku Realizácie </w:t>
      </w:r>
      <w:r w:rsidR="00DA1C3D" w:rsidRPr="0083660A">
        <w:rPr>
          <w:rFonts w:ascii="Times New Roman" w:hAnsi="Times New Roman"/>
          <w:rPrChange w:id="288" w:author="Autor">
            <w:rPr>
              <w:bCs/>
            </w:rPr>
          </w:rPrChange>
        </w:rPr>
        <w:t xml:space="preserve">aktivít </w:t>
      </w:r>
      <w:r w:rsidR="00D27194" w:rsidRPr="0083660A">
        <w:rPr>
          <w:rFonts w:ascii="Times New Roman" w:hAnsi="Times New Roman"/>
          <w:rPrChange w:id="289" w:author="Autor">
            <w:rPr>
              <w:bCs/>
            </w:rPr>
          </w:rPrChange>
        </w:rPr>
        <w:t xml:space="preserve">Projektu </w:t>
      </w:r>
      <w:r w:rsidR="00D27194" w:rsidRPr="0083660A">
        <w:rPr>
          <w:rFonts w:ascii="Times New Roman" w:hAnsi="Times New Roman"/>
          <w:rPrChange w:id="290" w:author="Autor">
            <w:rPr>
              <w:bCs/>
              <w:u w:val="single"/>
            </w:rPr>
          </w:rPrChange>
        </w:rPr>
        <w:t>bez ohľadu na časový faktor</w:t>
      </w:r>
      <w:r w:rsidRPr="0083660A">
        <w:rPr>
          <w:rFonts w:ascii="Times New Roman" w:hAnsi="Times New Roman"/>
          <w:rPrChange w:id="291" w:author="Autor">
            <w:rPr/>
          </w:rPrChange>
        </w:rPr>
        <w:t>;</w:t>
      </w:r>
    </w:p>
    <w:p w14:paraId="484322EB" w14:textId="77777777" w:rsidR="002F22D1" w:rsidRPr="0083660A" w:rsidRDefault="002F22D1">
      <w:pPr>
        <w:widowControl w:val="0"/>
        <w:autoSpaceDE w:val="0"/>
        <w:autoSpaceDN w:val="0"/>
        <w:adjustRightInd w:val="0"/>
        <w:spacing w:before="120" w:line="264" w:lineRule="auto"/>
        <w:ind w:left="540"/>
        <w:jc w:val="both"/>
        <w:rPr>
          <w:b/>
          <w:rPrChange w:id="292" w:author="Autor">
            <w:rPr/>
          </w:rPrChange>
        </w:rPr>
        <w:pPrChange w:id="293"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294" w:author="Autor">
            <w:rPr>
              <w:b/>
              <w:bCs/>
            </w:rPr>
          </w:rPrChange>
        </w:rPr>
        <w:t xml:space="preserve">Realizácia hlavných aktivít Projektu </w:t>
      </w:r>
      <w:r w:rsidRPr="0083660A">
        <w:rPr>
          <w:rFonts w:ascii="Times New Roman" w:hAnsi="Times New Roman"/>
          <w:rPrChange w:id="295" w:author="Autor">
            <w:rPr/>
          </w:rPrChange>
        </w:rPr>
        <w:t>– zodpovedá obdobiu</w:t>
      </w:r>
      <w:r w:rsidR="00C00CAF" w:rsidRPr="0083660A">
        <w:rPr>
          <w:rFonts w:ascii="Times New Roman" w:hAnsi="Times New Roman"/>
          <w:rPrChange w:id="296" w:author="Autor">
            <w:rPr/>
          </w:rPrChange>
        </w:rPr>
        <w:t>,</w:t>
      </w:r>
      <w:r w:rsidRPr="0083660A">
        <w:rPr>
          <w:rFonts w:ascii="Times New Roman" w:hAnsi="Times New Roman"/>
          <w:rPrChange w:id="297" w:author="Autor">
            <w:rPr/>
          </w:rPrChange>
        </w:rPr>
        <w:t xml:space="preserve"> tzv. fyzickej realizácie Projektu, t. j. obdobiu, v rámci ktorého Prijímateľ realizuje jednotlivé hlavné Aktivity Projektu od Začatia realizácie hlavných aktivít Projektu, najskôr však od </w:t>
      </w:r>
      <w:commentRangeStart w:id="298"/>
      <w:r w:rsidRPr="0083660A">
        <w:rPr>
          <w:rFonts w:ascii="Times New Roman" w:hAnsi="Times New Roman"/>
          <w:rPrChange w:id="299" w:author="Autor">
            <w:rPr/>
          </w:rPrChange>
        </w:rPr>
        <w:t>......................</w:t>
      </w:r>
      <w:commentRangeEnd w:id="298"/>
      <w:r w:rsidRPr="0083660A">
        <w:rPr>
          <w:rPrChange w:id="300" w:author="Autor">
            <w:rPr>
              <w:rStyle w:val="Odkaznakomentr"/>
              <w:rFonts w:eastAsia="Times New Roman"/>
              <w:sz w:val="22"/>
              <w:szCs w:val="22"/>
              <w:lang w:eastAsia="sk-SK"/>
            </w:rPr>
          </w:rPrChange>
        </w:rPr>
        <w:commentReference w:id="298"/>
      </w:r>
      <w:r w:rsidRPr="0083660A">
        <w:rPr>
          <w:rFonts w:ascii="Times New Roman" w:hAnsi="Times New Roman"/>
          <w:rPrChange w:id="301" w:author="Autor">
            <w:rPr/>
          </w:rPrChange>
        </w:rPr>
        <w:t xml:space="preserve">, do Ukončenia realizácie hlavných aktivít Projektu. Maximálna doba Realizácie hlavných aktivít Projektu zodpovedá oprávnenému obdobiu stanovenému vo Výzve na predkladanie žiadostí o NFP, v dôsledku čoho nesmie byť dlhšia ako </w:t>
      </w:r>
      <w:commentRangeStart w:id="302"/>
      <w:r w:rsidRPr="0083660A">
        <w:rPr>
          <w:rFonts w:ascii="Times New Roman" w:hAnsi="Times New Roman"/>
          <w:rPrChange w:id="303" w:author="Autor">
            <w:rPr/>
          </w:rPrChange>
        </w:rPr>
        <w:t>.............mesiacov</w:t>
      </w:r>
      <w:commentRangeEnd w:id="302"/>
      <w:r w:rsidRPr="0083660A">
        <w:rPr>
          <w:rPrChange w:id="304" w:author="Autor">
            <w:rPr>
              <w:rStyle w:val="Odkaznakomentr"/>
              <w:rFonts w:eastAsia="Times New Roman"/>
              <w:sz w:val="22"/>
              <w:szCs w:val="22"/>
              <w:lang w:eastAsia="sk-SK"/>
            </w:rPr>
          </w:rPrChange>
        </w:rPr>
        <w:commentReference w:id="302"/>
      </w:r>
      <w:r w:rsidRPr="0083660A">
        <w:rPr>
          <w:rFonts w:ascii="Times New Roman" w:hAnsi="Times New Roman"/>
          <w:rPrChange w:id="305" w:author="Autor">
            <w:rPr/>
          </w:rPrChange>
        </w:rPr>
        <w:t>, pričom za žiadnych okolností nesmie prekročiť termín stanovený v článku 65 ods</w:t>
      </w:r>
      <w:r w:rsidR="001D3560" w:rsidRPr="0083660A">
        <w:rPr>
          <w:rFonts w:ascii="Times New Roman" w:hAnsi="Times New Roman"/>
          <w:rPrChange w:id="306" w:author="Autor">
            <w:rPr/>
          </w:rPrChange>
        </w:rPr>
        <w:t>ek</w:t>
      </w:r>
      <w:r w:rsidRPr="0083660A">
        <w:rPr>
          <w:rFonts w:ascii="Times New Roman" w:hAnsi="Times New Roman"/>
          <w:rPrChange w:id="307" w:author="Autor">
            <w:rPr/>
          </w:rPrChange>
        </w:rPr>
        <w:t xml:space="preserve"> 2 všeobecného nariadenia, t.j. 31.12.2023;</w:t>
      </w:r>
    </w:p>
    <w:p w14:paraId="529F68E3" w14:textId="307D8CF6" w:rsidR="002F22D1" w:rsidRPr="0083660A" w:rsidRDefault="002F22D1">
      <w:pPr>
        <w:widowControl w:val="0"/>
        <w:autoSpaceDE w:val="0"/>
        <w:autoSpaceDN w:val="0"/>
        <w:adjustRightInd w:val="0"/>
        <w:spacing w:before="120" w:line="264" w:lineRule="auto"/>
        <w:ind w:left="540"/>
        <w:jc w:val="both"/>
        <w:rPr>
          <w:b/>
          <w:rPrChange w:id="308" w:author="Autor">
            <w:rPr/>
          </w:rPrChange>
        </w:rPr>
        <w:pPrChange w:id="309"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310" w:author="Autor">
            <w:rPr>
              <w:b/>
            </w:rPr>
          </w:rPrChange>
        </w:rPr>
        <w:t xml:space="preserve">Riadiaci orgán </w:t>
      </w:r>
      <w:r w:rsidRPr="0083660A">
        <w:rPr>
          <w:rFonts w:ascii="Times New Roman" w:hAnsi="Times New Roman"/>
          <w:b/>
          <w:rPrChange w:id="311" w:author="Autor">
            <w:rPr/>
          </w:rPrChange>
        </w:rPr>
        <w:t xml:space="preserve">alebo </w:t>
      </w:r>
      <w:r w:rsidRPr="0083660A">
        <w:rPr>
          <w:rFonts w:ascii="Times New Roman" w:hAnsi="Times New Roman"/>
          <w:b/>
          <w:rPrChange w:id="312" w:author="Autor">
            <w:rPr>
              <w:b/>
            </w:rPr>
          </w:rPrChange>
        </w:rPr>
        <w:t xml:space="preserve">RO </w:t>
      </w:r>
      <w:r w:rsidRPr="0083660A">
        <w:rPr>
          <w:rFonts w:ascii="Times New Roman" w:hAnsi="Times New Roman"/>
          <w:rPrChange w:id="313" w:author="Autor">
            <w:rPr>
              <w:b/>
            </w:rPr>
          </w:rPrChange>
        </w:rPr>
        <w:t xml:space="preserve">– </w:t>
      </w:r>
      <w:r w:rsidRPr="0083660A">
        <w:rPr>
          <w:rFonts w:ascii="Times New Roman" w:hAnsi="Times New Roman"/>
          <w:rPrChange w:id="314" w:author="Autor">
            <w:rPr/>
          </w:rPrChange>
        </w:rPr>
        <w:t>orgán štátnej správy alebo územnej samosprávy poverený Slovenskou republikou, ktorý je určený na realizáciu</w:t>
      </w:r>
      <w:r w:rsidR="00D05217" w:rsidRPr="0083660A">
        <w:rPr>
          <w:rFonts w:ascii="Times New Roman" w:hAnsi="Times New Roman"/>
          <w:rPrChange w:id="315" w:author="Autor">
            <w:rPr/>
          </w:rPrChange>
        </w:rPr>
        <w:t xml:space="preserve"> operačného</w:t>
      </w:r>
      <w:r w:rsidRPr="0083660A">
        <w:rPr>
          <w:rFonts w:ascii="Times New Roman" w:hAnsi="Times New Roman"/>
          <w:rPrChange w:id="316" w:author="Autor">
            <w:rPr/>
          </w:rPrChange>
        </w:rPr>
        <w:t xml:space="preserve"> programu a zodpovedá za riadenie</w:t>
      </w:r>
      <w:r w:rsidR="00D05217" w:rsidRPr="0083660A">
        <w:rPr>
          <w:rFonts w:ascii="Times New Roman" w:hAnsi="Times New Roman"/>
          <w:rPrChange w:id="317" w:author="Autor">
            <w:rPr/>
          </w:rPrChange>
        </w:rPr>
        <w:t xml:space="preserve"> operačného</w:t>
      </w:r>
      <w:r w:rsidRPr="0083660A">
        <w:rPr>
          <w:rFonts w:ascii="Times New Roman" w:hAnsi="Times New Roman"/>
          <w:rPrChange w:id="318" w:author="Autor">
            <w:rPr/>
          </w:rPrChange>
        </w:rPr>
        <w:t xml:space="preserve"> programu v súlade so zásadou riadneho finančného hospodárenia</w:t>
      </w:r>
      <w:r w:rsidRPr="0083660A" w:rsidDel="004C569F">
        <w:rPr>
          <w:rFonts w:ascii="Times New Roman" w:hAnsi="Times New Roman"/>
          <w:rPrChange w:id="319" w:author="Autor">
            <w:rPr/>
          </w:rPrChange>
        </w:rPr>
        <w:t xml:space="preserve"> </w:t>
      </w:r>
      <w:r w:rsidRPr="0083660A">
        <w:rPr>
          <w:rFonts w:ascii="Times New Roman" w:hAnsi="Times New Roman"/>
          <w:rPrChange w:id="320" w:author="Autor">
            <w:rPr/>
          </w:rPrChange>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83660A">
        <w:rPr>
          <w:rFonts w:ascii="Times New Roman" w:hAnsi="Times New Roman"/>
          <w:rPrChange w:id="321" w:author="Autor">
            <w:rPr/>
          </w:rPrChange>
        </w:rPr>
        <w:t>Ak</w:t>
      </w:r>
      <w:r w:rsidRPr="0083660A">
        <w:rPr>
          <w:rFonts w:ascii="Times New Roman" w:hAnsi="Times New Roman"/>
          <w:rPrChange w:id="322" w:author="Autor">
            <w:rPr/>
          </w:rPrChange>
        </w:rPr>
        <w:t xml:space="preserve"> je to účelné, Riadiaci orgán môže konať aj prostredníctvom Sprostredkovateľského orgánu</w:t>
      </w:r>
      <w:del w:id="323" w:author="Autor">
        <w:r w:rsidR="00D05217" w:rsidRPr="0083660A" w:rsidDel="00825192">
          <w:rPr>
            <w:rFonts w:ascii="Times New Roman" w:hAnsi="Times New Roman"/>
            <w:rPrChange w:id="324" w:author="Autor">
              <w:rPr/>
            </w:rPrChange>
          </w:rPr>
          <w:delText>.</w:delText>
        </w:r>
      </w:del>
      <w:r w:rsidRPr="0083660A">
        <w:rPr>
          <w:rFonts w:ascii="Times New Roman" w:hAnsi="Times New Roman"/>
          <w:rPrChange w:id="325" w:author="Autor">
            <w:rPr/>
          </w:rPrChange>
        </w:rPr>
        <w:t>;</w:t>
      </w:r>
      <w:r w:rsidRPr="0083660A">
        <w:rPr>
          <w:rFonts w:ascii="Times New Roman" w:hAnsi="Times New Roman"/>
          <w:b/>
          <w:rPrChange w:id="326" w:author="Autor">
            <w:rPr>
              <w:b/>
              <w:bCs/>
            </w:rPr>
          </w:rPrChange>
        </w:rPr>
        <w:t xml:space="preserve"> </w:t>
      </w:r>
    </w:p>
    <w:p w14:paraId="4887AC4C" w14:textId="77777777" w:rsidR="002F22D1" w:rsidRPr="0083660A" w:rsidRDefault="002F22D1">
      <w:pPr>
        <w:widowControl w:val="0"/>
        <w:autoSpaceDE w:val="0"/>
        <w:autoSpaceDN w:val="0"/>
        <w:adjustRightInd w:val="0"/>
        <w:spacing w:before="120" w:line="264" w:lineRule="auto"/>
        <w:ind w:left="540"/>
        <w:jc w:val="both"/>
        <w:rPr>
          <w:b/>
          <w:rPrChange w:id="327" w:author="Autor">
            <w:rPr/>
          </w:rPrChange>
        </w:rPr>
        <w:pPrChange w:id="328" w:author="Autor">
          <w:pPr>
            <w:pStyle w:val="AODefHead"/>
            <w:numPr>
              <w:ilvl w:val="0"/>
              <w:numId w:val="0"/>
            </w:numPr>
            <w:tabs>
              <w:tab w:val="clear" w:pos="2880"/>
            </w:tabs>
            <w:spacing w:before="120" w:line="264" w:lineRule="auto"/>
            <w:ind w:left="540" w:firstLine="0"/>
          </w:pPr>
        </w:pPrChange>
      </w:pPr>
      <w:r w:rsidRPr="0083660A">
        <w:rPr>
          <w:rFonts w:ascii="Times New Roman" w:hAnsi="Times New Roman"/>
          <w:b/>
          <w:rPrChange w:id="329" w:author="Autor">
            <w:rPr>
              <w:b/>
            </w:rPr>
          </w:rPrChange>
        </w:rPr>
        <w:t xml:space="preserve">Riadne </w:t>
      </w:r>
      <w:r w:rsidRPr="0083660A">
        <w:rPr>
          <w:rFonts w:ascii="Times New Roman" w:hAnsi="Times New Roman"/>
          <w:rPrChange w:id="330" w:author="Autor">
            <w:rPr>
              <w:b/>
            </w:rPr>
          </w:rPrChange>
        </w:rPr>
        <w:t xml:space="preserve">– </w:t>
      </w:r>
      <w:r w:rsidR="00F73E48" w:rsidRPr="0083660A">
        <w:rPr>
          <w:rFonts w:ascii="Times New Roman" w:hAnsi="Times New Roman"/>
          <w:rPrChange w:id="331" w:author="Autor">
            <w:rPr/>
          </w:rPrChange>
        </w:rPr>
        <w:t xml:space="preserve">uskutočnenie (právneho) úkonu </w:t>
      </w:r>
      <w:r w:rsidRPr="0083660A">
        <w:rPr>
          <w:rFonts w:ascii="Times New Roman" w:hAnsi="Times New Roman"/>
          <w:rPrChange w:id="332" w:author="Autor">
            <w:rPr/>
          </w:rPrChange>
        </w:rPr>
        <w:t xml:space="preserve">v súlade so Zmluvou o poskytnutí NFP, právnymi predpismi SR a právnymi aktmi EÚ a s  Príručkou pre žiadateľa v rámci Výzvy a jej príloh, </w:t>
      </w:r>
      <w:r w:rsidR="00C6009B" w:rsidRPr="0083660A">
        <w:rPr>
          <w:rFonts w:ascii="Times New Roman" w:hAnsi="Times New Roman"/>
          <w:rPrChange w:id="333" w:author="Autor">
            <w:rPr/>
          </w:rPrChange>
        </w:rPr>
        <w:t xml:space="preserve">Príručkou pre Prijímateľa, </w:t>
      </w:r>
      <w:r w:rsidRPr="0083660A">
        <w:rPr>
          <w:rFonts w:ascii="Times New Roman" w:hAnsi="Times New Roman"/>
          <w:rPrChange w:id="334" w:author="Autor">
            <w:rPr/>
          </w:rPrChange>
        </w:rPr>
        <w:t>príslušnou schémou pomoci, ak je súčasťou projektu poskytnutie pomoci, Systémom finančného riadenia, Systémom riadenia EŠIF a Právnymi dokumentmi;</w:t>
      </w:r>
    </w:p>
    <w:p w14:paraId="17E9C5AA" w14:textId="27998F0B" w:rsidR="002F22D1" w:rsidRPr="0083660A" w:rsidRDefault="002F22D1">
      <w:pPr>
        <w:widowControl w:val="0"/>
        <w:autoSpaceDE w:val="0"/>
        <w:autoSpaceDN w:val="0"/>
        <w:adjustRightInd w:val="0"/>
        <w:spacing w:before="120" w:line="264" w:lineRule="auto"/>
        <w:ind w:left="540"/>
        <w:jc w:val="both"/>
        <w:rPr>
          <w:b/>
          <w:rPrChange w:id="335" w:author="Autor">
            <w:rPr/>
          </w:rPrChange>
        </w:rPr>
        <w:pPrChange w:id="336"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337" w:author="Autor">
            <w:rPr>
              <w:b/>
              <w:bCs/>
            </w:rPr>
          </w:rPrChange>
        </w:rPr>
        <w:t xml:space="preserve">Schémy štátnej pomoci a schémy pomoci </w:t>
      </w:r>
      <w:r w:rsidRPr="0083660A">
        <w:rPr>
          <w:rFonts w:ascii="Times New Roman" w:hAnsi="Times New Roman"/>
          <w:b/>
          <w:rPrChange w:id="338" w:author="Autor">
            <w:rPr>
              <w:b/>
            </w:rPr>
          </w:rPrChange>
        </w:rPr>
        <w:t xml:space="preserve">"de </w:t>
      </w:r>
      <w:r w:rsidRPr="0083660A">
        <w:rPr>
          <w:rFonts w:ascii="Times New Roman" w:hAnsi="Times New Roman"/>
          <w:b/>
          <w:rPrChange w:id="339" w:author="Autor">
            <w:rPr>
              <w:b/>
              <w:bCs/>
            </w:rPr>
          </w:rPrChange>
        </w:rPr>
        <w:t>minimis</w:t>
      </w:r>
      <w:r w:rsidRPr="0083660A">
        <w:rPr>
          <w:rFonts w:ascii="Times New Roman" w:hAnsi="Times New Roman"/>
          <w:b/>
          <w:rPrChange w:id="340" w:author="Autor">
            <w:rPr>
              <w:b/>
            </w:rPr>
          </w:rPrChange>
        </w:rPr>
        <w:t>"</w:t>
      </w:r>
      <w:r w:rsidRPr="0083660A">
        <w:rPr>
          <w:rFonts w:ascii="Times New Roman" w:hAnsi="Times New Roman"/>
          <w:b/>
          <w:rPrChange w:id="341" w:author="Autor">
            <w:rPr>
              <w:b/>
              <w:bCs/>
            </w:rPr>
          </w:rPrChange>
        </w:rPr>
        <w:t xml:space="preserve">, </w:t>
      </w:r>
      <w:r w:rsidRPr="0083660A">
        <w:rPr>
          <w:rFonts w:ascii="Times New Roman" w:hAnsi="Times New Roman"/>
          <w:b/>
          <w:rPrChange w:id="342" w:author="Autor">
            <w:rPr>
              <w:bCs/>
            </w:rPr>
          </w:rPrChange>
        </w:rPr>
        <w:t>spoločne aj ako</w:t>
      </w:r>
      <w:r w:rsidRPr="0083660A">
        <w:rPr>
          <w:rFonts w:ascii="Times New Roman" w:hAnsi="Times New Roman"/>
          <w:b/>
          <w:rPrChange w:id="343" w:author="Autor">
            <w:rPr>
              <w:b/>
              <w:bCs/>
            </w:rPr>
          </w:rPrChange>
        </w:rPr>
        <w:t xml:space="preserve"> „schémy pomoci“ </w:t>
      </w:r>
      <w:r w:rsidRPr="0083660A">
        <w:rPr>
          <w:rFonts w:ascii="Times New Roman" w:hAnsi="Times New Roman"/>
          <w:rPrChange w:id="344" w:author="Autor">
            <w:rPr/>
          </w:rPrChange>
        </w:rPr>
        <w:t>–</w:t>
      </w:r>
      <w:ins w:id="345" w:author="Autor">
        <w:r w:rsidR="005E5F3A">
          <w:rPr>
            <w:rFonts w:ascii="Times New Roman" w:hAnsi="Times New Roman"/>
          </w:rPr>
          <w:t xml:space="preserve"> </w:t>
        </w:r>
      </w:ins>
      <w:r w:rsidR="0070145E" w:rsidRPr="0083660A">
        <w:rPr>
          <w:rFonts w:ascii="Times New Roman" w:hAnsi="Times New Roman"/>
          <w:rPrChange w:id="346" w:author="Autor">
            <w:rPr>
              <w:color w:val="494949"/>
            </w:rPr>
          </w:rPrChange>
        </w:rPr>
        <w:t>záväzné dokumenty, ktoré komplexne upravujú poskytovanie pomoci jednotlivým príjemcom</w:t>
      </w:r>
      <w:r w:rsidR="0070145E" w:rsidRPr="0083660A">
        <w:rPr>
          <w:rFonts w:ascii="Times New Roman" w:hAnsi="Times New Roman"/>
          <w:rPrChange w:id="347" w:author="Autor">
            <w:rPr/>
          </w:rPrChange>
        </w:rPr>
        <w:t xml:space="preserve"> podľa podmienok stanovených v zákone o štátnej pomoci</w:t>
      </w:r>
      <w:r w:rsidRPr="0083660A">
        <w:rPr>
          <w:rFonts w:ascii="Times New Roman" w:hAnsi="Times New Roman"/>
          <w:rPrChange w:id="348" w:author="Autor">
            <w:rPr/>
          </w:rPrChange>
        </w:rPr>
        <w:t xml:space="preserve">; </w:t>
      </w:r>
    </w:p>
    <w:p w14:paraId="7E50CD5E" w14:textId="77777777" w:rsidR="002F22D1" w:rsidRPr="0083660A" w:rsidRDefault="002F22D1">
      <w:pPr>
        <w:widowControl w:val="0"/>
        <w:autoSpaceDE w:val="0"/>
        <w:autoSpaceDN w:val="0"/>
        <w:adjustRightInd w:val="0"/>
        <w:spacing w:before="120" w:line="264" w:lineRule="auto"/>
        <w:ind w:left="540"/>
        <w:jc w:val="both"/>
        <w:rPr>
          <w:b/>
          <w:rPrChange w:id="349" w:author="Autor">
            <w:rPr/>
          </w:rPrChange>
        </w:rPr>
        <w:pPrChange w:id="350"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351" w:author="Autor">
            <w:rPr>
              <w:b/>
            </w:rPr>
          </w:rPrChange>
        </w:rPr>
        <w:t xml:space="preserve">Schválená žiadosť o NFP </w:t>
      </w:r>
      <w:r w:rsidRPr="0083660A">
        <w:rPr>
          <w:rFonts w:ascii="Times New Roman" w:hAnsi="Times New Roman"/>
          <w:rPrChange w:id="352" w:author="Autor">
            <w:rPr>
              <w:b/>
            </w:rPr>
          </w:rPrChange>
        </w:rPr>
        <w:t xml:space="preserve">– </w:t>
      </w:r>
      <w:r w:rsidRPr="0083660A">
        <w:rPr>
          <w:rFonts w:ascii="Times New Roman" w:hAnsi="Times New Roman"/>
          <w:rPrChange w:id="353" w:author="Autor">
            <w:rPr/>
          </w:rPrChange>
        </w:rPr>
        <w:t>žiadosť o NFP, v rozsahu a obsahu ako bola schválená Poskytovateľom v rámci konania o žiadosti v zmysle § 19 ods</w:t>
      </w:r>
      <w:r w:rsidR="001D3560" w:rsidRPr="0083660A">
        <w:rPr>
          <w:rFonts w:ascii="Times New Roman" w:hAnsi="Times New Roman"/>
          <w:rPrChange w:id="354" w:author="Autor">
            <w:rPr/>
          </w:rPrChange>
        </w:rPr>
        <w:t>ek</w:t>
      </w:r>
      <w:r w:rsidRPr="0083660A">
        <w:rPr>
          <w:rFonts w:ascii="Times New Roman" w:hAnsi="Times New Roman"/>
          <w:rPrChange w:id="355" w:author="Autor">
            <w:rPr/>
          </w:rPrChange>
        </w:rPr>
        <w:t xml:space="preserve"> 8 zákona o príspevku z EŠIF a ktorá je uložená u Poskytovateľa;</w:t>
      </w:r>
    </w:p>
    <w:p w14:paraId="7CE37B57" w14:textId="79704418" w:rsidR="002F22D1" w:rsidRPr="0083660A" w:rsidRDefault="002F22D1">
      <w:pPr>
        <w:widowControl w:val="0"/>
        <w:autoSpaceDE w:val="0"/>
        <w:autoSpaceDN w:val="0"/>
        <w:adjustRightInd w:val="0"/>
        <w:spacing w:before="120" w:line="264" w:lineRule="auto"/>
        <w:ind w:left="540"/>
        <w:jc w:val="both"/>
        <w:rPr>
          <w:b/>
          <w:rPrChange w:id="356" w:author="Autor">
            <w:rPr/>
          </w:rPrChange>
        </w:rPr>
        <w:pPrChange w:id="357"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358" w:author="Autor">
            <w:rPr>
              <w:b/>
            </w:rPr>
          </w:rPrChange>
        </w:rPr>
        <w:t xml:space="preserve">Schválené oprávnené výdavky </w:t>
      </w:r>
      <w:r w:rsidRPr="0083660A">
        <w:rPr>
          <w:rFonts w:ascii="Times New Roman" w:hAnsi="Times New Roman"/>
          <w:rPrChange w:id="359" w:author="Autor">
            <w:rPr>
              <w:b/>
            </w:rPr>
          </w:rPrChange>
        </w:rPr>
        <w:t>–</w:t>
      </w:r>
      <w:r w:rsidRPr="0083660A">
        <w:rPr>
          <w:rFonts w:ascii="Times New Roman" w:hAnsi="Times New Roman"/>
          <w:rPrChange w:id="360" w:author="Autor">
            <w:rPr/>
          </w:rPrChange>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83660A">
        <w:rPr>
          <w:rFonts w:ascii="Times New Roman" w:hAnsi="Times New Roman"/>
          <w:rPrChange w:id="361" w:author="Autor">
            <w:rPr/>
          </w:rPrChange>
        </w:rPr>
        <w:t xml:space="preserve">. </w:t>
      </w:r>
      <w:commentRangeStart w:id="362"/>
      <w:r w:rsidR="00C72A22" w:rsidRPr="0083660A">
        <w:rPr>
          <w:rFonts w:ascii="Times New Roman" w:hAnsi="Times New Roman"/>
          <w:rPrChange w:id="363" w:author="Autor">
            <w:rPr/>
          </w:rPrChange>
        </w:rPr>
        <w:t xml:space="preserve">Za </w:t>
      </w:r>
      <w:r w:rsidR="0081694D" w:rsidRPr="0083660A">
        <w:rPr>
          <w:rFonts w:ascii="Times New Roman" w:hAnsi="Times New Roman"/>
          <w:rPrChange w:id="364" w:author="Autor">
            <w:rPr/>
          </w:rPrChange>
        </w:rPr>
        <w:t>S</w:t>
      </w:r>
      <w:r w:rsidR="00C72A22" w:rsidRPr="0083660A">
        <w:rPr>
          <w:rFonts w:ascii="Times New Roman" w:hAnsi="Times New Roman"/>
          <w:rPrChange w:id="365" w:author="Autor">
            <w:rPr/>
          </w:rPrChange>
        </w:rPr>
        <w:t>chválené oprávnené výdavky sa považujú aj výdavky vykazované zjednodušeným spôsobom vykazovania, ktorých vynaloženie sa nepreukazuje</w:t>
      </w:r>
      <w:commentRangeEnd w:id="362"/>
      <w:r w:rsidR="00C72A22" w:rsidRPr="0083660A">
        <w:rPr>
          <w:rPrChange w:id="366" w:author="Autor">
            <w:rPr>
              <w:rStyle w:val="Odkaznakomentr"/>
              <w:rFonts w:eastAsia="Times New Roman"/>
              <w:lang w:val="x-none" w:eastAsia="x-none"/>
            </w:rPr>
          </w:rPrChange>
        </w:rPr>
        <w:commentReference w:id="362"/>
      </w:r>
      <w:r w:rsidRPr="0083660A">
        <w:rPr>
          <w:rFonts w:ascii="Times New Roman" w:hAnsi="Times New Roman"/>
          <w:rPrChange w:id="367" w:author="Autor">
            <w:rPr/>
          </w:rPrChange>
        </w:rPr>
        <w:t>;</w:t>
      </w:r>
    </w:p>
    <w:p w14:paraId="7258CD82" w14:textId="77777777" w:rsidR="00B91E2C" w:rsidRPr="0083660A" w:rsidRDefault="002F22D1">
      <w:pPr>
        <w:widowControl w:val="0"/>
        <w:autoSpaceDE w:val="0"/>
        <w:autoSpaceDN w:val="0"/>
        <w:adjustRightInd w:val="0"/>
        <w:spacing w:before="120" w:line="264" w:lineRule="auto"/>
        <w:ind w:left="540"/>
        <w:jc w:val="both"/>
        <w:rPr>
          <w:b/>
          <w:rPrChange w:id="368" w:author="Autor">
            <w:rPr/>
          </w:rPrChange>
        </w:rPr>
        <w:pPrChange w:id="369"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370" w:author="Autor">
            <w:rPr>
              <w:b/>
            </w:rPr>
          </w:rPrChange>
        </w:rPr>
        <w:t xml:space="preserve">Skupina výdavkov </w:t>
      </w:r>
      <w:r w:rsidRPr="0083660A">
        <w:rPr>
          <w:rFonts w:ascii="Times New Roman" w:hAnsi="Times New Roman"/>
          <w:rPrChange w:id="371" w:author="Autor">
            <w:rPr>
              <w:b/>
            </w:rPr>
          </w:rPrChange>
        </w:rPr>
        <w:t xml:space="preserve">– </w:t>
      </w:r>
      <w:r w:rsidRPr="0083660A">
        <w:rPr>
          <w:rFonts w:ascii="Times New Roman" w:hAnsi="Times New Roman"/>
          <w:rPrChange w:id="372" w:author="Autor">
            <w:rPr/>
          </w:rPrChange>
        </w:rPr>
        <w:t xml:space="preserve">výdavky rovnakého charakteru zoskupené na základe opatrení </w:t>
      </w:r>
      <w:r w:rsidRPr="0083660A">
        <w:rPr>
          <w:rFonts w:ascii="Times New Roman" w:hAnsi="Times New Roman"/>
          <w:rPrChange w:id="373" w:author="Autor">
            <w:rPr/>
          </w:rPrChange>
        </w:rPr>
        <w:lastRenderedPageBreak/>
        <w:t>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83660A" w:rsidRDefault="00B91E2C">
      <w:pPr>
        <w:widowControl w:val="0"/>
        <w:autoSpaceDE w:val="0"/>
        <w:autoSpaceDN w:val="0"/>
        <w:adjustRightInd w:val="0"/>
        <w:spacing w:before="120" w:line="264" w:lineRule="auto"/>
        <w:ind w:left="540"/>
        <w:jc w:val="both"/>
        <w:rPr>
          <w:b/>
          <w:rPrChange w:id="374" w:author="Autor">
            <w:rPr/>
          </w:rPrChange>
        </w:rPr>
        <w:pPrChange w:id="375"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376" w:author="Autor">
            <w:rPr>
              <w:b/>
              <w:bCs/>
            </w:rPr>
          </w:rPrChange>
        </w:rPr>
        <w:t>Správa o zistenej nezrovnalosti</w:t>
      </w:r>
      <w:r w:rsidRPr="0083660A">
        <w:rPr>
          <w:rFonts w:ascii="Times New Roman" w:hAnsi="Times New Roman"/>
          <w:b/>
          <w:rPrChange w:id="377" w:author="Autor">
            <w:rPr/>
          </w:rPrChange>
        </w:rPr>
        <w:t xml:space="preserve"> </w:t>
      </w:r>
      <w:r w:rsidRPr="0083660A">
        <w:rPr>
          <w:rFonts w:ascii="Times New Roman" w:hAnsi="Times New Roman"/>
          <w:rPrChange w:id="378" w:author="Autor">
            <w:rPr/>
          </w:rPrChange>
        </w:rPr>
        <w:t>– dokument, na základe ktorého je zdokumentované podozrenie z Nezrovnalosti alebo zistenie Nezrovnalosti v jednotlivých štádiách vývoja nezrovnalosti v ITMS2014+;</w:t>
      </w:r>
    </w:p>
    <w:p w14:paraId="180B1BCF" w14:textId="77777777" w:rsidR="002F22D1" w:rsidRPr="0083660A" w:rsidRDefault="002F22D1">
      <w:pPr>
        <w:widowControl w:val="0"/>
        <w:autoSpaceDE w:val="0"/>
        <w:autoSpaceDN w:val="0"/>
        <w:adjustRightInd w:val="0"/>
        <w:spacing w:before="120" w:line="264" w:lineRule="auto"/>
        <w:ind w:left="540"/>
        <w:jc w:val="both"/>
        <w:rPr>
          <w:b/>
          <w:rPrChange w:id="379" w:author="Autor">
            <w:rPr/>
          </w:rPrChange>
        </w:rPr>
        <w:pPrChange w:id="380" w:author="Autor">
          <w:pPr>
            <w:pStyle w:val="AODefHead"/>
            <w:numPr>
              <w:ilvl w:val="0"/>
              <w:numId w:val="0"/>
            </w:numPr>
            <w:tabs>
              <w:tab w:val="clear" w:pos="2880"/>
            </w:tabs>
            <w:spacing w:before="120" w:line="264" w:lineRule="auto"/>
            <w:ind w:left="540" w:firstLine="0"/>
          </w:pPr>
        </w:pPrChange>
      </w:pPr>
      <w:r w:rsidRPr="0083660A">
        <w:rPr>
          <w:rFonts w:ascii="Times New Roman" w:hAnsi="Times New Roman"/>
          <w:b/>
          <w:rPrChange w:id="381" w:author="Autor">
            <w:rPr>
              <w:b/>
            </w:rPr>
          </w:rPrChange>
        </w:rPr>
        <w:t xml:space="preserve">Sprostredkovateľský orgán </w:t>
      </w:r>
      <w:r w:rsidRPr="0083660A">
        <w:rPr>
          <w:rFonts w:ascii="Times New Roman" w:hAnsi="Times New Roman"/>
          <w:b/>
          <w:rPrChange w:id="382" w:author="Autor">
            <w:rPr/>
          </w:rPrChange>
        </w:rPr>
        <w:t>alebo</w:t>
      </w:r>
      <w:r w:rsidRPr="0083660A">
        <w:rPr>
          <w:rFonts w:ascii="Times New Roman" w:hAnsi="Times New Roman"/>
          <w:b/>
          <w:rPrChange w:id="383" w:author="Autor">
            <w:rPr>
              <w:b/>
            </w:rPr>
          </w:rPrChange>
        </w:rPr>
        <w:t xml:space="preserve"> SO </w:t>
      </w:r>
      <w:r w:rsidRPr="0083660A">
        <w:rPr>
          <w:rFonts w:ascii="Times New Roman" w:hAnsi="Times New Roman"/>
          <w:rPrChange w:id="384" w:author="Autor">
            <w:rPr>
              <w:b/>
            </w:rPr>
          </w:rPrChange>
        </w:rPr>
        <w:t xml:space="preserve">- </w:t>
      </w:r>
      <w:r w:rsidRPr="0083660A">
        <w:rPr>
          <w:rFonts w:ascii="Times New Roman" w:hAnsi="Times New Roman"/>
          <w:rPrChange w:id="385" w:author="Autor">
            <w:rPr/>
          </w:rPrChange>
        </w:rPr>
        <w:t xml:space="preserve">ministerstvo, ostatný ústredný orgán štátnej správy, samosprávny kraj, obec alebo iná právnická osoba, ktorá má odborné, personálne a materiálne predpoklady na plnenie určitých úloh </w:t>
      </w:r>
      <w:r w:rsidR="00072AB2" w:rsidRPr="0083660A">
        <w:rPr>
          <w:rFonts w:ascii="Times New Roman" w:hAnsi="Times New Roman"/>
          <w:rPrChange w:id="386" w:author="Autor">
            <w:rPr/>
          </w:rPrChange>
        </w:rPr>
        <w:t xml:space="preserve">RO </w:t>
      </w:r>
      <w:r w:rsidRPr="0083660A">
        <w:rPr>
          <w:rFonts w:ascii="Times New Roman" w:hAnsi="Times New Roman"/>
          <w:rPrChange w:id="387" w:author="Autor">
            <w:rPr/>
          </w:rPrChange>
        </w:rPr>
        <w:t xml:space="preserve">podľa </w:t>
      </w:r>
      <w:r w:rsidR="000678BB" w:rsidRPr="0083660A">
        <w:rPr>
          <w:rFonts w:ascii="Times New Roman" w:hAnsi="Times New Roman"/>
          <w:rPrChange w:id="388" w:author="Autor">
            <w:rPr>
              <w:bCs/>
            </w:rPr>
          </w:rPrChange>
        </w:rPr>
        <w:t>článku</w:t>
      </w:r>
      <w:r w:rsidRPr="0083660A">
        <w:rPr>
          <w:rFonts w:ascii="Times New Roman" w:hAnsi="Times New Roman"/>
          <w:rPrChange w:id="389" w:author="Autor">
            <w:rPr/>
          </w:rPrChange>
        </w:rPr>
        <w:t xml:space="preserve"> 123 ods</w:t>
      </w:r>
      <w:r w:rsidR="001D3560" w:rsidRPr="0083660A">
        <w:rPr>
          <w:rFonts w:ascii="Times New Roman" w:hAnsi="Times New Roman"/>
          <w:rPrChange w:id="390" w:author="Autor">
            <w:rPr/>
          </w:rPrChange>
        </w:rPr>
        <w:t>ek</w:t>
      </w:r>
      <w:r w:rsidRPr="0083660A">
        <w:rPr>
          <w:rFonts w:ascii="Times New Roman" w:hAnsi="Times New Roman"/>
          <w:rPrChange w:id="391" w:author="Autor">
            <w:rPr/>
          </w:rPrChange>
        </w:rPr>
        <w:t xml:space="preserve"> 6 všeobecného nariadenia a v súlade s § 8 zákona o príspevku z EŠIF, </w:t>
      </w:r>
      <w:r w:rsidR="00072AB2" w:rsidRPr="0083660A">
        <w:rPr>
          <w:rFonts w:ascii="Times New Roman" w:hAnsi="Times New Roman"/>
          <w:rPrChange w:id="392" w:author="Autor">
            <w:rPr/>
          </w:rPrChange>
        </w:rPr>
        <w:t xml:space="preserve">v súlade s poverením podľa písomnej zmluvy uzavretej s RO. </w:t>
      </w:r>
      <w:r w:rsidRPr="0083660A">
        <w:rPr>
          <w:rFonts w:ascii="Times New Roman" w:hAnsi="Times New Roman"/>
          <w:rPrChange w:id="393" w:author="Autor">
            <w:rPr/>
          </w:rPrChange>
        </w:rPr>
        <w:t xml:space="preserve">V súlade s uznesením vlády č. </w:t>
      </w:r>
      <w:commentRangeStart w:id="394"/>
      <w:r w:rsidRPr="0083660A">
        <w:rPr>
          <w:rFonts w:ascii="Times New Roman" w:hAnsi="Times New Roman"/>
          <w:rPrChange w:id="395" w:author="Autor">
            <w:rPr/>
          </w:rPrChange>
        </w:rPr>
        <w:t>............... zo dňa .......................... je SO pre Operačný program ............................ ...................................</w:t>
      </w:r>
      <w:r w:rsidR="00DC21A2" w:rsidRPr="0083660A">
        <w:rPr>
          <w:rFonts w:ascii="Times New Roman" w:hAnsi="Times New Roman"/>
          <w:rPrChange w:id="396" w:author="Autor">
            <w:rPr/>
          </w:rPrChange>
        </w:rPr>
        <w:t xml:space="preserve"> (ďalej aj ako „OP“),</w:t>
      </w:r>
      <w:r w:rsidRPr="0083660A">
        <w:rPr>
          <w:rFonts w:ascii="Times New Roman" w:hAnsi="Times New Roman"/>
          <w:rPrChange w:id="397" w:author="Autor">
            <w:rPr/>
          </w:rPrChange>
        </w:rPr>
        <w:t xml:space="preserve"> </w:t>
      </w:r>
      <w:commentRangeEnd w:id="394"/>
      <w:r w:rsidR="00F65B7D" w:rsidRPr="0083660A">
        <w:rPr>
          <w:rPrChange w:id="398" w:author="Autor">
            <w:rPr>
              <w:rStyle w:val="Odkaznakomentr"/>
              <w:sz w:val="22"/>
              <w:lang w:val="x-none"/>
            </w:rPr>
          </w:rPrChange>
        </w:rPr>
        <w:commentReference w:id="394"/>
      </w:r>
      <w:r w:rsidRPr="0083660A">
        <w:rPr>
          <w:rFonts w:ascii="Times New Roman" w:hAnsi="Times New Roman"/>
          <w:rPrChange w:id="399" w:author="Autor">
            <w:rPr/>
          </w:rPrChange>
        </w:rPr>
        <w:t>ktorý vykonáva úlohy v mene a na účet RO. V prípade, ak poskytnutý príspevok zahŕňa poskytnutie pomoci, SO koná ako vykonávateľ pomoci poskytovanej prostredníctvom EŠIF.</w:t>
      </w:r>
      <w:r w:rsidRPr="0083660A" w:rsidDel="00804E20">
        <w:rPr>
          <w:rFonts w:ascii="Times New Roman" w:hAnsi="Times New Roman"/>
          <w:rPrChange w:id="400" w:author="Autor">
            <w:rPr/>
          </w:rPrChange>
        </w:rPr>
        <w:t xml:space="preserve"> </w:t>
      </w:r>
      <w:r w:rsidRPr="0083660A">
        <w:rPr>
          <w:rFonts w:ascii="Times New Roman" w:hAnsi="Times New Roman"/>
          <w:rPrChange w:id="401" w:author="Autor">
            <w:rPr/>
          </w:rPrChange>
        </w:rPr>
        <w:t>Rozsah a definovanie úloh SO je predmetom zmluvy o vykonávaní časti úloh Riadiaceho orgánu Sprostredkovateľským orgánom a v nej obsiahnutom plnomocenstve udelenom zo strany RO na SO oprávňujúceho SO na konanie voči tretím osobám;</w:t>
      </w:r>
      <w:r w:rsidRPr="0083660A">
        <w:rPr>
          <w:rFonts w:ascii="Times New Roman" w:hAnsi="Times New Roman"/>
          <w:rPrChange w:id="402" w:author="Autor">
            <w:rPr>
              <w:b/>
            </w:rPr>
          </w:rPrChange>
        </w:rPr>
        <w:t xml:space="preserve"> </w:t>
      </w:r>
    </w:p>
    <w:p w14:paraId="7D369216" w14:textId="35FFDD9F" w:rsidR="002F22D1" w:rsidRPr="0083660A" w:rsidRDefault="002F22D1">
      <w:pPr>
        <w:widowControl w:val="0"/>
        <w:autoSpaceDE w:val="0"/>
        <w:autoSpaceDN w:val="0"/>
        <w:adjustRightInd w:val="0"/>
        <w:spacing w:before="120" w:line="264" w:lineRule="auto"/>
        <w:ind w:left="540"/>
        <w:jc w:val="both"/>
        <w:rPr>
          <w:b/>
          <w:rPrChange w:id="403" w:author="Autor">
            <w:rPr/>
          </w:rPrChange>
        </w:rPr>
        <w:pPrChange w:id="404" w:author="Autor">
          <w:pPr>
            <w:pStyle w:val="AODefHead"/>
            <w:numPr>
              <w:ilvl w:val="0"/>
              <w:numId w:val="0"/>
            </w:numPr>
            <w:tabs>
              <w:tab w:val="clear" w:pos="2880"/>
            </w:tabs>
            <w:spacing w:before="120" w:line="264" w:lineRule="auto"/>
            <w:ind w:left="540" w:firstLine="0"/>
          </w:pPr>
        </w:pPrChange>
      </w:pPr>
      <w:r w:rsidRPr="0083660A">
        <w:rPr>
          <w:rFonts w:ascii="Times New Roman" w:hAnsi="Times New Roman"/>
          <w:b/>
          <w:rPrChange w:id="405" w:author="Autor">
            <w:rPr>
              <w:b/>
            </w:rPr>
          </w:rPrChange>
        </w:rPr>
        <w:t>Systém riadenia EŠIF</w:t>
      </w:r>
      <w:r w:rsidRPr="0083660A">
        <w:rPr>
          <w:rFonts w:ascii="Times New Roman" w:hAnsi="Times New Roman"/>
          <w:b/>
          <w:rPrChange w:id="406" w:author="Autor">
            <w:rPr/>
          </w:rPrChange>
        </w:rPr>
        <w:t xml:space="preserve"> </w:t>
      </w:r>
      <w:r w:rsidRPr="0083660A">
        <w:rPr>
          <w:rFonts w:ascii="Times New Roman" w:hAnsi="Times New Roman"/>
          <w:rPrChange w:id="407" w:author="Autor">
            <w:rPr>
              <w:b/>
            </w:rPr>
          </w:rPrChange>
        </w:rPr>
        <w:t>-</w:t>
      </w:r>
      <w:r w:rsidRPr="0083660A">
        <w:rPr>
          <w:rFonts w:ascii="Times New Roman" w:hAnsi="Times New Roman"/>
          <w:rPrChange w:id="408" w:author="Autor">
            <w:rPr/>
          </w:rPrChange>
        </w:rPr>
        <w:t xml:space="preserve"> dokument vydaný CKO, </w:t>
      </w:r>
      <w:r w:rsidR="00D05217" w:rsidRPr="0083660A">
        <w:rPr>
          <w:rFonts w:ascii="Times New Roman" w:hAnsi="Times New Roman"/>
          <w:rPrChange w:id="409" w:author="Autor">
            <w:rPr/>
          </w:rPrChange>
        </w:rPr>
        <w:t xml:space="preserve">ktorý predstavuje súhrn pravidiel, postupov a činností, ktoré sa uplatňujú pri poskytovaní NFP a </w:t>
      </w:r>
      <w:r w:rsidRPr="0083660A">
        <w:rPr>
          <w:rFonts w:ascii="Times New Roman" w:hAnsi="Times New Roman"/>
          <w:rPrChange w:id="410" w:author="Autor">
            <w:rPr/>
          </w:rPrChange>
        </w:rPr>
        <w:t>ktoré sú záväzné pre všetky zúčastnené subjekty; pre účely Zmluvy o poskytnutí NFP je záväzná vždy aktuálna Zverejnená verzia uvedeného dokumentu na webovom sídle CKO</w:t>
      </w:r>
      <w:r w:rsidR="00F65B7D" w:rsidRPr="0083660A">
        <w:rPr>
          <w:rFonts w:ascii="Times New Roman" w:hAnsi="Times New Roman"/>
          <w:rPrChange w:id="411" w:author="Autor">
            <w:rPr/>
          </w:rPrChange>
        </w:rPr>
        <w:t xml:space="preserve"> v nadväznosti aj na interpretačné pravidlá uvedené v článku 1 ods</w:t>
      </w:r>
      <w:r w:rsidR="001D3560" w:rsidRPr="0083660A">
        <w:rPr>
          <w:rFonts w:ascii="Times New Roman" w:hAnsi="Times New Roman"/>
          <w:rPrChange w:id="412" w:author="Autor">
            <w:rPr/>
          </w:rPrChange>
        </w:rPr>
        <w:t>ek</w:t>
      </w:r>
      <w:r w:rsidR="00F65B7D" w:rsidRPr="0083660A">
        <w:rPr>
          <w:rFonts w:ascii="Times New Roman" w:hAnsi="Times New Roman"/>
          <w:rPrChange w:id="413" w:author="Autor">
            <w:rPr/>
          </w:rPrChange>
        </w:rPr>
        <w:t xml:space="preserve"> 1.3 písm</w:t>
      </w:r>
      <w:r w:rsidR="000D0602" w:rsidRPr="0083660A">
        <w:rPr>
          <w:rFonts w:ascii="Times New Roman" w:hAnsi="Times New Roman"/>
          <w:rPrChange w:id="414" w:author="Autor">
            <w:rPr/>
          </w:rPrChange>
        </w:rPr>
        <w:t xml:space="preserve">eno </w:t>
      </w:r>
      <w:r w:rsidR="00F65B7D" w:rsidRPr="0083660A">
        <w:rPr>
          <w:rFonts w:ascii="Times New Roman" w:hAnsi="Times New Roman"/>
          <w:rPrChange w:id="415" w:author="Autor">
            <w:rPr/>
          </w:rPrChange>
        </w:rPr>
        <w:t>d) zmluvy</w:t>
      </w:r>
      <w:r w:rsidRPr="0083660A">
        <w:rPr>
          <w:rFonts w:ascii="Times New Roman" w:hAnsi="Times New Roman"/>
          <w:rPrChange w:id="416" w:author="Autor">
            <w:rPr/>
          </w:rPrChange>
        </w:rPr>
        <w:t>; rovnako uvedené platí aj pre dokumenty vydávané na základe Systému riadenia EŠIF v súlade s kapitolou 1.2 ods</w:t>
      </w:r>
      <w:r w:rsidR="001D3560" w:rsidRPr="0083660A">
        <w:rPr>
          <w:rFonts w:ascii="Times New Roman" w:hAnsi="Times New Roman"/>
          <w:rPrChange w:id="417" w:author="Autor">
            <w:rPr/>
          </w:rPrChange>
        </w:rPr>
        <w:t>ek</w:t>
      </w:r>
      <w:r w:rsidRPr="0083660A">
        <w:rPr>
          <w:rFonts w:ascii="Times New Roman" w:hAnsi="Times New Roman"/>
          <w:rPrChange w:id="418" w:author="Autor">
            <w:rPr/>
          </w:rPrChange>
        </w:rPr>
        <w:t xml:space="preserve"> 3, písm</w:t>
      </w:r>
      <w:r w:rsidR="000D0602" w:rsidRPr="0083660A">
        <w:rPr>
          <w:rFonts w:ascii="Times New Roman" w:hAnsi="Times New Roman"/>
          <w:rPrChange w:id="419" w:author="Autor">
            <w:rPr/>
          </w:rPrChange>
        </w:rPr>
        <w:t>ená</w:t>
      </w:r>
      <w:r w:rsidRPr="0083660A">
        <w:rPr>
          <w:rFonts w:ascii="Times New Roman" w:hAnsi="Times New Roman"/>
          <w:rPrChange w:id="420" w:author="Autor">
            <w:rPr/>
          </w:rPrChange>
        </w:rPr>
        <w:t>. a) až c) Základné ustanovenia a rozsah aplikácie;</w:t>
      </w:r>
      <w:r w:rsidRPr="0083660A">
        <w:rPr>
          <w:rFonts w:ascii="Times New Roman" w:hAnsi="Times New Roman"/>
          <w:b/>
          <w:rPrChange w:id="421" w:author="Autor">
            <w:rPr/>
          </w:rPrChange>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83660A" w:rsidRDefault="002F22D1">
      <w:pPr>
        <w:widowControl w:val="0"/>
        <w:autoSpaceDE w:val="0"/>
        <w:autoSpaceDN w:val="0"/>
        <w:adjustRightInd w:val="0"/>
        <w:spacing w:before="120" w:line="264" w:lineRule="auto"/>
        <w:ind w:left="540"/>
        <w:jc w:val="both"/>
        <w:rPr>
          <w:b/>
          <w:rPrChange w:id="422" w:author="Autor">
            <w:rPr/>
          </w:rPrChange>
        </w:rPr>
        <w:pPrChange w:id="423"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424" w:author="Autor">
            <w:rPr>
              <w:b/>
              <w:bCs/>
            </w:rPr>
          </w:rPrChange>
        </w:rPr>
        <w:t xml:space="preserve">Štátna pomoc </w:t>
      </w:r>
      <w:r w:rsidRPr="0083660A">
        <w:rPr>
          <w:rFonts w:ascii="Times New Roman" w:hAnsi="Times New Roman"/>
          <w:rPrChange w:id="425" w:author="Autor">
            <w:rPr>
              <w:bCs/>
            </w:rPr>
          </w:rPrChange>
        </w:rPr>
        <w:t>alebo</w:t>
      </w:r>
      <w:r w:rsidRPr="0083660A">
        <w:rPr>
          <w:rFonts w:ascii="Times New Roman" w:hAnsi="Times New Roman"/>
          <w:b/>
          <w:rPrChange w:id="426" w:author="Autor">
            <w:rPr>
              <w:b/>
              <w:bCs/>
            </w:rPr>
          </w:rPrChange>
        </w:rPr>
        <w:t xml:space="preserve"> pomoc </w:t>
      </w:r>
      <w:r w:rsidRPr="0083660A">
        <w:rPr>
          <w:rFonts w:ascii="Times New Roman" w:hAnsi="Times New Roman"/>
          <w:rPrChange w:id="427" w:author="Autor">
            <w:rPr/>
          </w:rPrChange>
        </w:rPr>
        <w:t>– akákoľvek pomoc poskytovaná z prostriedkov štátneho rozpočtu SR alebo akoukoľvek formou z verejných zdrojov podniku podľa článku 107 ods</w:t>
      </w:r>
      <w:r w:rsidR="001D3560" w:rsidRPr="0083660A">
        <w:rPr>
          <w:rFonts w:ascii="Times New Roman" w:hAnsi="Times New Roman"/>
          <w:rPrChange w:id="428" w:author="Autor">
            <w:rPr/>
          </w:rPrChange>
        </w:rPr>
        <w:t>ek</w:t>
      </w:r>
      <w:r w:rsidRPr="0083660A">
        <w:rPr>
          <w:rFonts w:ascii="Times New Roman" w:hAnsi="Times New Roman"/>
          <w:rPrChange w:id="429" w:author="Autor">
            <w:rPr/>
          </w:rPrChange>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83660A">
        <w:rPr>
          <w:rFonts w:ascii="Times New Roman" w:hAnsi="Times New Roman"/>
          <w:rPrChange w:id="430" w:author="Autor">
            <w:rPr/>
          </w:rPrChange>
        </w:rPr>
        <w:t>EÚ</w:t>
      </w:r>
      <w:r w:rsidRPr="0083660A">
        <w:rPr>
          <w:rFonts w:ascii="Times New Roman" w:hAnsi="Times New Roman"/>
          <w:rPrChange w:id="431" w:author="Autor">
            <w:rPr/>
          </w:rPrChange>
        </w:rPr>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83660A" w:rsidRDefault="002F22D1">
      <w:pPr>
        <w:widowControl w:val="0"/>
        <w:autoSpaceDE w:val="0"/>
        <w:autoSpaceDN w:val="0"/>
        <w:adjustRightInd w:val="0"/>
        <w:spacing w:before="120" w:line="264" w:lineRule="auto"/>
        <w:ind w:left="540"/>
        <w:jc w:val="both"/>
        <w:rPr>
          <w:b/>
          <w:rPrChange w:id="432" w:author="Autor">
            <w:rPr/>
          </w:rPrChange>
        </w:rPr>
        <w:pPrChange w:id="433" w:author="Autor">
          <w:pPr>
            <w:pStyle w:val="AODefHead"/>
            <w:numPr>
              <w:ilvl w:val="0"/>
              <w:numId w:val="20"/>
            </w:numPr>
            <w:tabs>
              <w:tab w:val="clear" w:pos="2880"/>
            </w:tabs>
            <w:spacing w:before="120" w:line="264" w:lineRule="auto"/>
            <w:ind w:left="539" w:firstLine="0"/>
          </w:pPr>
        </w:pPrChange>
      </w:pPr>
      <w:r w:rsidRPr="0083660A">
        <w:rPr>
          <w:rFonts w:ascii="Times New Roman" w:hAnsi="Times New Roman"/>
          <w:b/>
          <w:rPrChange w:id="434" w:author="Autor">
            <w:rPr>
              <w:b/>
              <w:bCs/>
            </w:rPr>
          </w:rPrChange>
        </w:rPr>
        <w:lastRenderedPageBreak/>
        <w:t xml:space="preserve">Účastníci projektu </w:t>
      </w:r>
      <w:r w:rsidRPr="0083660A">
        <w:rPr>
          <w:rFonts w:ascii="Times New Roman" w:hAnsi="Times New Roman"/>
          <w:rPrChange w:id="435" w:author="Autor">
            <w:rPr/>
          </w:rPrChange>
        </w:rPr>
        <w:t xml:space="preserve">– osoby priamo zúčastňujúce sa </w:t>
      </w:r>
      <w:r w:rsidR="000B128B" w:rsidRPr="0083660A">
        <w:rPr>
          <w:rFonts w:ascii="Times New Roman" w:hAnsi="Times New Roman"/>
          <w:rPrChange w:id="436" w:author="Autor">
            <w:rPr/>
          </w:rPrChange>
        </w:rPr>
        <w:t xml:space="preserve">Aktivít Projektu </w:t>
      </w:r>
      <w:r w:rsidRPr="0083660A">
        <w:rPr>
          <w:rFonts w:ascii="Times New Roman" w:hAnsi="Times New Roman"/>
          <w:rPrChange w:id="437" w:author="Autor">
            <w:rPr/>
          </w:rPrChange>
        </w:rPr>
        <w:t xml:space="preserve">spolufinancovaného z ESF (napr. frekventanti vzdelávacích programov, účastníci sociálnych programov), pričom platí, že na každého účastníka </w:t>
      </w:r>
      <w:r w:rsidR="000B128B" w:rsidRPr="0083660A">
        <w:rPr>
          <w:rFonts w:ascii="Times New Roman" w:hAnsi="Times New Roman"/>
          <w:rPrChange w:id="438" w:author="Autor">
            <w:rPr/>
          </w:rPrChange>
        </w:rPr>
        <w:t xml:space="preserve">Projektu </w:t>
      </w:r>
      <w:r w:rsidRPr="0083660A">
        <w:rPr>
          <w:rFonts w:ascii="Times New Roman" w:hAnsi="Times New Roman"/>
          <w:rPrChange w:id="439" w:author="Autor">
            <w:rPr/>
          </w:rPrChange>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83660A">
        <w:rPr>
          <w:rFonts w:ascii="Times New Roman" w:hAnsi="Times New Roman"/>
          <w:rPrChange w:id="440" w:author="Autor">
            <w:rPr/>
          </w:rPrChange>
        </w:rPr>
        <w:t xml:space="preserve">Aktivít Projektu </w:t>
      </w:r>
      <w:r w:rsidRPr="0083660A">
        <w:rPr>
          <w:rFonts w:ascii="Times New Roman" w:hAnsi="Times New Roman"/>
          <w:rPrChange w:id="441" w:author="Autor">
            <w:rPr/>
          </w:rPrChange>
        </w:rPr>
        <w:t>(napr. pri projektoch zameraných na vydanie publikácií používatelia týchto publikácií);</w:t>
      </w:r>
    </w:p>
    <w:p w14:paraId="698DAC5C" w14:textId="4956EAA7" w:rsidR="00B91E2C" w:rsidRPr="0083660A" w:rsidRDefault="00B91E2C">
      <w:pPr>
        <w:widowControl w:val="0"/>
        <w:autoSpaceDE w:val="0"/>
        <w:autoSpaceDN w:val="0"/>
        <w:adjustRightInd w:val="0"/>
        <w:spacing w:before="120" w:line="264" w:lineRule="auto"/>
        <w:ind w:left="540"/>
        <w:jc w:val="both"/>
        <w:rPr>
          <w:b/>
          <w:rPrChange w:id="442" w:author="Autor">
            <w:rPr/>
          </w:rPrChange>
        </w:rPr>
        <w:pPrChange w:id="443" w:author="Autor">
          <w:pPr>
            <w:pStyle w:val="AODefHead"/>
            <w:numPr>
              <w:ilvl w:val="0"/>
              <w:numId w:val="20"/>
            </w:numPr>
            <w:tabs>
              <w:tab w:val="clear" w:pos="2880"/>
            </w:tabs>
            <w:spacing w:before="120" w:line="264" w:lineRule="auto"/>
            <w:ind w:left="539" w:firstLine="0"/>
          </w:pPr>
        </w:pPrChange>
      </w:pPr>
      <w:r w:rsidRPr="0083660A">
        <w:rPr>
          <w:rFonts w:ascii="Times New Roman" w:hAnsi="Times New Roman"/>
          <w:b/>
          <w:rPrChange w:id="444" w:author="Autor">
            <w:rPr>
              <w:b/>
            </w:rPr>
          </w:rPrChange>
        </w:rPr>
        <w:t>Účtovný doklad</w:t>
      </w:r>
      <w:r w:rsidRPr="0083660A">
        <w:rPr>
          <w:rFonts w:ascii="Times New Roman" w:hAnsi="Times New Roman"/>
          <w:b/>
          <w:rPrChange w:id="445" w:author="Autor">
            <w:rPr>
              <w:b/>
              <w:bCs/>
            </w:rPr>
          </w:rPrChange>
        </w:rPr>
        <w:t xml:space="preserve"> </w:t>
      </w:r>
      <w:r w:rsidRPr="0083660A">
        <w:rPr>
          <w:rFonts w:ascii="Times New Roman" w:hAnsi="Times New Roman"/>
          <w:rPrChange w:id="446" w:author="Autor">
            <w:rPr>
              <w:b/>
              <w:bCs/>
            </w:rPr>
          </w:rPrChange>
        </w:rPr>
        <w:t xml:space="preserve">- </w:t>
      </w:r>
      <w:r w:rsidRPr="0083660A">
        <w:rPr>
          <w:rFonts w:ascii="Times New Roman" w:hAnsi="Times New Roman"/>
          <w:rPrChange w:id="447" w:author="Autor">
            <w:rPr/>
          </w:rPrChange>
        </w:rPr>
        <w:t xml:space="preserve">doklad definovaný v § 10 ods. 1 zákona č. 431/2002 Z. z. o účtovníctve. Na účely predkladania žiadosti o platbu (ďalej aj „ŽoP“) sa vyžaduje splnenie náležitostí </w:t>
      </w:r>
      <w:r w:rsidR="00324EB2" w:rsidRPr="0083660A">
        <w:rPr>
          <w:rFonts w:ascii="Times New Roman" w:hAnsi="Times New Roman"/>
          <w:rPrChange w:id="448" w:author="Autor">
            <w:rPr/>
          </w:rPrChange>
        </w:rPr>
        <w:t>definovaných v § 10 ods. 1 písmena</w:t>
      </w:r>
      <w:r w:rsidRPr="0083660A">
        <w:rPr>
          <w:rFonts w:ascii="Times New Roman" w:hAnsi="Times New Roman"/>
          <w:rPrChange w:id="449" w:author="Autor">
            <w:rPr/>
          </w:rPrChange>
        </w:rPr>
        <w:t xml:space="preserve"> a) až f) predmetného zákona, pričom za dostatočné splnenie náležitost</w:t>
      </w:r>
      <w:r w:rsidR="00324EB2" w:rsidRPr="0083660A">
        <w:rPr>
          <w:rFonts w:ascii="Times New Roman" w:hAnsi="Times New Roman"/>
          <w:rPrChange w:id="450" w:author="Autor">
            <w:rPr/>
          </w:rPrChange>
        </w:rPr>
        <w:t>i podľa písmena</w:t>
      </w:r>
      <w:r w:rsidRPr="0083660A">
        <w:rPr>
          <w:rFonts w:ascii="Times New Roman" w:hAnsi="Times New Roman"/>
          <w:rPrChange w:id="451" w:author="Autor">
            <w:rPr/>
          </w:rPrChange>
        </w:rPr>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83660A">
        <w:rPr>
          <w:rFonts w:ascii="Times New Roman" w:hAnsi="Times New Roman"/>
          <w:rPrChange w:id="452" w:author="Autor">
            <w:rPr/>
          </w:rPrChange>
        </w:rPr>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453"/>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453"/>
      <w:r w:rsidRPr="00307126">
        <w:rPr>
          <w:rStyle w:val="Odkaznakomentr"/>
          <w:rFonts w:ascii="Times New Roman" w:eastAsia="Times New Roman" w:hAnsi="Times New Roman"/>
          <w:sz w:val="22"/>
          <w:szCs w:val="22"/>
          <w:lang w:eastAsia="sk-SK"/>
        </w:rPr>
        <w:commentReference w:id="453"/>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454"/>
      <w:r w:rsidRPr="00307126">
        <w:rPr>
          <w:rFonts w:ascii="Times New Roman" w:hAnsi="Times New Roman"/>
        </w:rPr>
        <w:t>...............</w:t>
      </w:r>
      <w:commentRangeEnd w:id="454"/>
      <w:r w:rsidRPr="00307126">
        <w:rPr>
          <w:rStyle w:val="Odkaznakomentr"/>
          <w:rFonts w:ascii="Times New Roman" w:eastAsia="Times New Roman" w:hAnsi="Times New Roman"/>
          <w:sz w:val="22"/>
          <w:szCs w:val="22"/>
          <w:lang w:eastAsia="sk-SK"/>
        </w:rPr>
        <w:commentReference w:id="454"/>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lastRenderedPageBreak/>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15F92C77"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455"/>
      <w:r w:rsidR="001E3EE1" w:rsidRPr="00307126">
        <w:rPr>
          <w:rFonts w:ascii="Times New Roman" w:hAnsi="Times New Roman"/>
        </w:rPr>
        <w:t>dokument</w:t>
      </w:r>
      <w:commentRangeEnd w:id="455"/>
      <w:r w:rsidR="001E3EE1" w:rsidRPr="00773D77">
        <w:rPr>
          <w:rStyle w:val="Odkaznakomentr"/>
          <w:rFonts w:ascii="Times New Roman" w:hAnsi="Times New Roman"/>
          <w:sz w:val="22"/>
          <w:lang w:val="x-none"/>
        </w:rPr>
        <w:commentReference w:id="455"/>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51C9BAA2"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456"/>
      <w:r w:rsidRPr="00307126">
        <w:rPr>
          <w:rFonts w:ascii="Times New Roman" w:hAnsi="Times New Roman"/>
        </w:rPr>
        <w:t>Tým nie je dotknutá možnosť skoršieho ukončenia jednotlivých Aktivít Projektu za účelom dodržania lehôt uvedených v Prílohe č. 2 k Zmluve o poskytnutí NFP</w:t>
      </w:r>
      <w:ins w:id="457" w:author="Autor">
        <w:r w:rsidR="00825192">
          <w:rPr>
            <w:rFonts w:ascii="Times New Roman" w:hAnsi="Times New Roman"/>
          </w:rPr>
          <w:t>;</w:t>
        </w:r>
      </w:ins>
      <w:del w:id="458" w:author="Autor">
        <w:r w:rsidRPr="00307126" w:rsidDel="00825192">
          <w:rPr>
            <w:rFonts w:ascii="Times New Roman" w:hAnsi="Times New Roman"/>
          </w:rPr>
          <w:delText>.</w:delText>
        </w:r>
      </w:del>
      <w:r w:rsidRPr="00307126">
        <w:rPr>
          <w:rFonts w:ascii="Times New Roman" w:hAnsi="Times New Roman"/>
        </w:rPr>
        <w:t xml:space="preserve"> </w:t>
      </w:r>
      <w:commentRangeEnd w:id="456"/>
      <w:r w:rsidRPr="00307126">
        <w:rPr>
          <w:rStyle w:val="Odkaznakomentr"/>
          <w:rFonts w:ascii="Times New Roman" w:hAnsi="Times New Roman"/>
          <w:sz w:val="22"/>
          <w:szCs w:val="22"/>
        </w:rPr>
        <w:commentReference w:id="456"/>
      </w:r>
    </w:p>
    <w:p w14:paraId="62192A95" w14:textId="685F7393" w:rsidR="002F22D1" w:rsidRPr="000E3433" w:rsidRDefault="002F22D1">
      <w:pPr>
        <w:spacing w:before="120" w:line="264" w:lineRule="auto"/>
        <w:ind w:left="540"/>
        <w:jc w:val="both"/>
        <w:pPrChange w:id="459" w:author="Autor">
          <w:pPr>
            <w:pStyle w:val="AODefHead"/>
            <w:numPr>
              <w:ilvl w:val="0"/>
              <w:numId w:val="0"/>
            </w:numPr>
            <w:tabs>
              <w:tab w:val="clear" w:pos="2880"/>
            </w:tabs>
            <w:spacing w:before="120" w:line="264" w:lineRule="auto"/>
            <w:ind w:left="540" w:firstLine="0"/>
          </w:pPr>
        </w:pPrChange>
      </w:pPr>
      <w:r w:rsidRPr="0083660A">
        <w:rPr>
          <w:rFonts w:ascii="Times New Roman" w:hAnsi="Times New Roman"/>
          <w:b/>
          <w:rPrChange w:id="460" w:author="Autor">
            <w:rPr>
              <w:b/>
            </w:rPr>
          </w:rPrChange>
        </w:rPr>
        <w:t xml:space="preserve">Včas </w:t>
      </w:r>
      <w:r w:rsidRPr="0083660A">
        <w:rPr>
          <w:rFonts w:ascii="Times New Roman" w:hAnsi="Times New Roman"/>
          <w:rPrChange w:id="461" w:author="Autor">
            <w:rPr>
              <w:b/>
            </w:rPr>
          </w:rPrChange>
        </w:rPr>
        <w:t xml:space="preserve">– </w:t>
      </w:r>
      <w:r w:rsidRPr="0083660A">
        <w:rPr>
          <w:rFonts w:ascii="Times New Roman" w:hAnsi="Times New Roman"/>
          <w:rPrChange w:id="462" w:author="Autor">
            <w:rPr/>
          </w:rPrChange>
        </w:rPr>
        <w:t xml:space="preserve">konanie v súlade s časom plnenia určenom v Zmluve o poskytnutí NFP, v Právnych predpisoch SR a právnych aktoch EÚ a v Príručke pre žiadateľa, vo Výzve, </w:t>
      </w:r>
      <w:r w:rsidR="00430DD9" w:rsidRPr="0083660A">
        <w:rPr>
          <w:rFonts w:ascii="Times New Roman" w:hAnsi="Times New Roman"/>
          <w:rPrChange w:id="463" w:author="Autor">
            <w:rPr/>
          </w:rPrChange>
        </w:rPr>
        <w:t xml:space="preserve">v Príručke pre Prijímateľa, </w:t>
      </w:r>
      <w:r w:rsidRPr="0083660A">
        <w:rPr>
          <w:rFonts w:ascii="Times New Roman" w:hAnsi="Times New Roman"/>
          <w:rPrChange w:id="464" w:author="Autor">
            <w:rPr/>
          </w:rPrChange>
        </w:rPr>
        <w:t>v príslušnej schéme pomoci, ak Projekt zahŕňa poskytnutie pomoci, v Systéme finančného riadenia, v Systéme riadenia EŠIF a</w:t>
      </w:r>
      <w:r w:rsidR="00324EB2" w:rsidRPr="0083660A">
        <w:rPr>
          <w:rFonts w:ascii="Times New Roman" w:hAnsi="Times New Roman"/>
          <w:rPrChange w:id="465" w:author="Autor">
            <w:rPr/>
          </w:rPrChange>
        </w:rPr>
        <w:t> </w:t>
      </w:r>
      <w:r w:rsidRPr="0083660A">
        <w:rPr>
          <w:rFonts w:ascii="Times New Roman" w:hAnsi="Times New Roman"/>
          <w:rPrChange w:id="466" w:author="Autor">
            <w:rPr/>
          </w:rPrChange>
        </w:rPr>
        <w:t>v</w:t>
      </w:r>
      <w:r w:rsidR="00324EB2" w:rsidRPr="0083660A">
        <w:rPr>
          <w:rFonts w:ascii="Times New Roman" w:hAnsi="Times New Roman"/>
          <w:rPrChange w:id="467" w:author="Autor">
            <w:rPr/>
          </w:rPrChange>
        </w:rPr>
        <w:t xml:space="preserve"> ostatných</w:t>
      </w:r>
      <w:r w:rsidRPr="0083660A">
        <w:rPr>
          <w:rFonts w:ascii="Times New Roman" w:hAnsi="Times New Roman"/>
          <w:rPrChange w:id="468" w:author="Autor">
            <w:rPr/>
          </w:rPrChange>
        </w:rPr>
        <w:t> Právnych dokumentoch;</w:t>
      </w:r>
    </w:p>
    <w:p w14:paraId="29B52127" w14:textId="132B7F2A" w:rsidR="00812A6B" w:rsidRPr="0083660A" w:rsidRDefault="00812A6B">
      <w:pPr>
        <w:spacing w:before="120" w:line="264" w:lineRule="auto"/>
        <w:ind w:left="540"/>
        <w:jc w:val="both"/>
        <w:rPr>
          <w:b/>
          <w:rPrChange w:id="469" w:author="Autor">
            <w:rPr/>
          </w:rPrChange>
        </w:rPr>
        <w:pPrChange w:id="470"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471" w:author="Autor">
            <w:rPr>
              <w:b/>
            </w:rPr>
          </w:rPrChange>
        </w:rPr>
        <w:t>Vecný príspevok</w:t>
      </w:r>
      <w:r w:rsidR="00B20EAD" w:rsidRPr="0083660A">
        <w:rPr>
          <w:rFonts w:ascii="Times New Roman" w:hAnsi="Times New Roman"/>
          <w:b/>
          <w:rPrChange w:id="472" w:author="Autor">
            <w:rPr/>
          </w:rPrChange>
        </w:rPr>
        <w:t xml:space="preserve"> </w:t>
      </w:r>
      <w:r w:rsidR="00B20EAD" w:rsidRPr="0083660A">
        <w:rPr>
          <w:rFonts w:ascii="Times New Roman" w:hAnsi="Times New Roman"/>
          <w:rPrChange w:id="473" w:author="Autor">
            <w:rPr/>
          </w:rPrChange>
        </w:rPr>
        <w:t xml:space="preserve">– vecné plnenie </w:t>
      </w:r>
      <w:r w:rsidR="00515397" w:rsidRPr="0083660A">
        <w:rPr>
          <w:rFonts w:ascii="Times New Roman" w:hAnsi="Times New Roman"/>
          <w:rPrChange w:id="474" w:author="Autor">
            <w:rPr/>
          </w:rPrChange>
        </w:rPr>
        <w:t xml:space="preserve">zrealizované Prijímateľom </w:t>
      </w:r>
      <w:r w:rsidR="00B20EAD" w:rsidRPr="0083660A">
        <w:rPr>
          <w:rFonts w:ascii="Times New Roman" w:hAnsi="Times New Roman"/>
          <w:rPrChange w:id="475" w:author="Autor">
            <w:rPr/>
          </w:rPrChange>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83660A">
        <w:rPr>
          <w:rFonts w:ascii="Times New Roman" w:hAnsi="Times New Roman"/>
          <w:rPrChange w:id="476" w:author="Autor">
            <w:rPr/>
          </w:rPrChange>
        </w:rPr>
        <w:t>vecný</w:t>
      </w:r>
      <w:r w:rsidR="00B20EAD" w:rsidRPr="0083660A">
        <w:rPr>
          <w:rFonts w:ascii="Times New Roman" w:hAnsi="Times New Roman"/>
          <w:rPrChange w:id="477" w:author="Autor">
            <w:rPr/>
          </w:rPrChange>
        </w:rPr>
        <w:t>ch príspevkov;</w:t>
      </w:r>
      <w:r w:rsidR="00070FC0" w:rsidRPr="0083660A">
        <w:rPr>
          <w:rFonts w:ascii="Times New Roman" w:hAnsi="Times New Roman"/>
          <w:rPrChange w:id="478" w:author="Autor">
            <w:rPr/>
          </w:rPrChange>
        </w:rPr>
        <w:t xml:space="preserve"> hodnota Vecného príspevku sa stanovuje podľa metodiky Poskytovateľa pri dodržaní pravidiel vyplývajúcich z článku 69 Všeobecného nariadenia a ostatných dokumentov uvedených v tejto definícií;</w:t>
      </w:r>
    </w:p>
    <w:p w14:paraId="7A838252" w14:textId="11EEA579" w:rsidR="002F22D1" w:rsidRPr="0083660A" w:rsidRDefault="002F22D1">
      <w:pPr>
        <w:spacing w:before="120" w:line="264" w:lineRule="auto"/>
        <w:ind w:left="540"/>
        <w:jc w:val="both"/>
        <w:rPr>
          <w:b/>
          <w:rPrChange w:id="479" w:author="Autor">
            <w:rPr/>
          </w:rPrChange>
        </w:rPr>
        <w:pPrChange w:id="480"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481" w:author="Autor">
            <w:rPr>
              <w:b/>
            </w:rPr>
          </w:rPrChange>
        </w:rPr>
        <w:t xml:space="preserve">Verejné obstarávanie </w:t>
      </w:r>
      <w:r w:rsidRPr="0083660A">
        <w:rPr>
          <w:rFonts w:ascii="Times New Roman" w:hAnsi="Times New Roman"/>
          <w:rPrChange w:id="482" w:author="Autor">
            <w:rPr/>
          </w:rPrChange>
        </w:rPr>
        <w:t>alebo</w:t>
      </w:r>
      <w:r w:rsidRPr="0083660A">
        <w:rPr>
          <w:rFonts w:ascii="Times New Roman" w:hAnsi="Times New Roman"/>
          <w:b/>
          <w:rPrChange w:id="483" w:author="Autor">
            <w:rPr>
              <w:b/>
            </w:rPr>
          </w:rPrChange>
        </w:rPr>
        <w:t xml:space="preserve"> VO</w:t>
      </w:r>
      <w:r w:rsidRPr="0083660A">
        <w:rPr>
          <w:rFonts w:ascii="Times New Roman" w:hAnsi="Times New Roman"/>
          <w:rPrChange w:id="484" w:author="Autor">
            <w:rPr>
              <w:b/>
            </w:rPr>
          </w:rPrChange>
        </w:rPr>
        <w:t xml:space="preserve"> – </w:t>
      </w:r>
      <w:r w:rsidRPr="0083660A">
        <w:rPr>
          <w:rFonts w:ascii="Times New Roman" w:hAnsi="Times New Roman"/>
          <w:rPrChange w:id="485" w:author="Autor">
            <w:rPr/>
          </w:rPrChange>
        </w:rPr>
        <w:t xml:space="preserve">postupy obstarávania služieb, tovarov a stavebných prác v zmysle </w:t>
      </w:r>
      <w:r w:rsidR="00EE20F2" w:rsidRPr="0083660A">
        <w:rPr>
          <w:rFonts w:ascii="Times New Roman" w:hAnsi="Times New Roman"/>
          <w:rPrChange w:id="486" w:author="Autor">
            <w:rPr/>
          </w:rPrChange>
        </w:rPr>
        <w:t>Zákona o VO,</w:t>
      </w:r>
      <w:r w:rsidR="00932350" w:rsidRPr="0083660A">
        <w:rPr>
          <w:rFonts w:ascii="Times New Roman" w:hAnsi="Times New Roman"/>
          <w:rPrChange w:id="487" w:author="Autor">
            <w:rPr/>
          </w:rPrChange>
        </w:rPr>
        <w:t xml:space="preserve"> </w:t>
      </w:r>
      <w:r w:rsidR="00343E84" w:rsidRPr="0083660A">
        <w:rPr>
          <w:rFonts w:ascii="Times New Roman" w:hAnsi="Times New Roman"/>
          <w:rPrChange w:id="488" w:author="Autor">
            <w:rPr/>
          </w:rPrChange>
        </w:rPr>
        <w:t>alebo</w:t>
      </w:r>
      <w:r w:rsidR="00932350" w:rsidRPr="0083660A">
        <w:rPr>
          <w:rFonts w:ascii="Times New Roman" w:hAnsi="Times New Roman"/>
          <w:rPrChange w:id="489" w:author="Autor">
            <w:rPr/>
          </w:rPrChange>
        </w:rPr>
        <w:t xml:space="preserve"> </w:t>
      </w:r>
      <w:r w:rsidR="00EE20F2" w:rsidRPr="0083660A">
        <w:rPr>
          <w:rFonts w:ascii="Times New Roman" w:hAnsi="Times New Roman"/>
          <w:rPrChange w:id="490" w:author="Autor">
            <w:rPr/>
          </w:rPrChange>
        </w:rPr>
        <w:t xml:space="preserve">podľa zákona </w:t>
      </w:r>
      <w:r w:rsidRPr="0083660A">
        <w:rPr>
          <w:rFonts w:ascii="Times New Roman" w:hAnsi="Times New Roman"/>
          <w:rPrChange w:id="491" w:author="Autor">
            <w:rPr/>
          </w:rPrChange>
        </w:rPr>
        <w:t>č. 25/2006 Z.</w:t>
      </w:r>
      <w:r w:rsidR="007C0E96" w:rsidRPr="0083660A">
        <w:rPr>
          <w:rFonts w:ascii="Times New Roman" w:hAnsi="Times New Roman"/>
          <w:rPrChange w:id="492" w:author="Autor">
            <w:rPr/>
          </w:rPrChange>
        </w:rPr>
        <w:t xml:space="preserve"> </w:t>
      </w:r>
      <w:r w:rsidRPr="0083660A">
        <w:rPr>
          <w:rFonts w:ascii="Times New Roman" w:hAnsi="Times New Roman"/>
          <w:rPrChange w:id="493" w:author="Autor">
            <w:rPr/>
          </w:rPrChange>
        </w:rPr>
        <w:t xml:space="preserve">z. o verejnom obstarávaní a o zmene a doplnení niektorých zákonov v znení neskorších predpisov </w:t>
      </w:r>
      <w:r w:rsidR="00EE20F2" w:rsidRPr="0083660A">
        <w:rPr>
          <w:rFonts w:ascii="Times New Roman" w:hAnsi="Times New Roman"/>
          <w:rPrChange w:id="494" w:author="Autor">
            <w:rPr/>
          </w:rPrChange>
        </w:rPr>
        <w:t xml:space="preserve">s účinnosťou do 17.04.2016, </w:t>
      </w:r>
      <w:r w:rsidRPr="0083660A">
        <w:rPr>
          <w:rFonts w:ascii="Times New Roman" w:hAnsi="Times New Roman"/>
          <w:rPrChange w:id="495" w:author="Autor">
            <w:rPr/>
          </w:rPrChange>
        </w:rPr>
        <w:t>v súvislosti s výberom Dodávateľa; ak sa v Zmluve o poskytnutí NFP uvádza pojem Verejné obstarávanie vo všeobecnom význame obstarávania služieb, tovarov a stavebných prác, t.j. bez ohľadu na konkrétne postupy obstarávania</w:t>
      </w:r>
      <w:r w:rsidR="005A515C" w:rsidRPr="0083660A">
        <w:rPr>
          <w:rFonts w:ascii="Times New Roman" w:hAnsi="Times New Roman"/>
          <w:rPrChange w:id="496" w:author="Autor">
            <w:rPr/>
          </w:rPrChange>
        </w:rPr>
        <w:t xml:space="preserve"> podľa Zákona o VO</w:t>
      </w:r>
      <w:r w:rsidRPr="0083660A">
        <w:rPr>
          <w:rFonts w:ascii="Times New Roman" w:hAnsi="Times New Roman"/>
          <w:rPrChange w:id="497" w:author="Autor">
            <w:rPr/>
          </w:rPrChange>
        </w:rPr>
        <w:t xml:space="preserve">, zahŕňa aj iné druhy obstarávania </w:t>
      </w:r>
      <w:r w:rsidR="005A515C" w:rsidRPr="0083660A">
        <w:rPr>
          <w:rFonts w:ascii="Times New Roman" w:hAnsi="Times New Roman"/>
          <w:rPrChange w:id="498" w:author="Autor">
            <w:rPr/>
          </w:rPrChange>
        </w:rPr>
        <w:t xml:space="preserve">(výberu Dodávateľa) </w:t>
      </w:r>
      <w:r w:rsidRPr="0083660A">
        <w:rPr>
          <w:rFonts w:ascii="Times New Roman" w:hAnsi="Times New Roman"/>
          <w:rPrChange w:id="499" w:author="Autor">
            <w:rPr/>
          </w:rPrChange>
        </w:rPr>
        <w:t xml:space="preserve">nespadajúce pod </w:t>
      </w:r>
      <w:r w:rsidR="005A515C" w:rsidRPr="0083660A">
        <w:rPr>
          <w:rFonts w:ascii="Times New Roman" w:hAnsi="Times New Roman"/>
          <w:rPrChange w:id="500" w:author="Autor">
            <w:rPr/>
          </w:rPrChange>
        </w:rPr>
        <w:t xml:space="preserve">Zákon </w:t>
      </w:r>
      <w:r w:rsidRPr="0083660A">
        <w:rPr>
          <w:rFonts w:ascii="Times New Roman" w:hAnsi="Times New Roman"/>
          <w:rPrChange w:id="501" w:author="Autor">
            <w:rPr/>
          </w:rPrChange>
        </w:rPr>
        <w:t>o VO, ak ich právny poriadok SR pre konkrétny prípad pripúšťa</w:t>
      </w:r>
      <w:r w:rsidR="00D678DD" w:rsidRPr="0083660A">
        <w:rPr>
          <w:rFonts w:ascii="Times New Roman" w:hAnsi="Times New Roman"/>
          <w:rPrChange w:id="502" w:author="Autor">
            <w:rPr/>
          </w:rPrChange>
        </w:rPr>
        <w:t xml:space="preserve"> (napr.</w:t>
      </w:r>
      <w:r w:rsidR="006D1475" w:rsidRPr="0083660A">
        <w:rPr>
          <w:rFonts w:ascii="Times New Roman" w:hAnsi="Times New Roman"/>
          <w:rPrChange w:id="503" w:author="Autor">
            <w:rPr/>
          </w:rPrChange>
        </w:rPr>
        <w:t xml:space="preserve"> </w:t>
      </w:r>
      <w:ins w:id="504" w:author="Autor">
        <w:r w:rsidR="003069EA" w:rsidRPr="0083660A">
          <w:rPr>
            <w:rFonts w:ascii="Times New Roman" w:hAnsi="Times New Roman"/>
            <w:rPrChange w:id="505" w:author="Autor">
              <w:rPr/>
            </w:rPrChange>
          </w:rPr>
          <w:t xml:space="preserve">zákazky podľa § 1 ods. 2 až 14 zákona o VO alebo </w:t>
        </w:r>
      </w:ins>
      <w:r w:rsidR="006D1475" w:rsidRPr="0083660A">
        <w:rPr>
          <w:rFonts w:ascii="Times New Roman" w:hAnsi="Times New Roman"/>
          <w:rPrChange w:id="506" w:author="Autor">
            <w:rPr/>
          </w:rPrChange>
        </w:rPr>
        <w:t>zákazky</w:t>
      </w:r>
      <w:r w:rsidR="00BA4EC8" w:rsidRPr="0083660A">
        <w:rPr>
          <w:rFonts w:ascii="Times New Roman" w:hAnsi="Times New Roman"/>
          <w:rPrChange w:id="507" w:author="Autor">
            <w:rPr/>
          </w:rPrChange>
        </w:rPr>
        <w:t xml:space="preserve"> vyhlásené osobou, ktorej verejný obstarávateľ poskytne 50% a menej finančných prostriedkov na dodanie tovaru, uskutočnenie stavebných prác a poskytnutie služieb z NFP</w:t>
      </w:r>
      <w:commentRangeStart w:id="508"/>
      <w:commentRangeEnd w:id="508"/>
      <w:r w:rsidR="00BA4EC8" w:rsidRPr="0083660A">
        <w:rPr>
          <w:rFonts w:ascii="Times New Roman" w:hAnsi="Times New Roman"/>
          <w:rPrChange w:id="509" w:author="Autor">
            <w:rPr/>
          </w:rPrChange>
        </w:rPr>
        <w:commentReference w:id="508"/>
      </w:r>
      <w:r w:rsidR="00BA4EC8" w:rsidRPr="0083660A">
        <w:rPr>
          <w:rFonts w:ascii="Times New Roman" w:hAnsi="Times New Roman"/>
          <w:rPrChange w:id="510" w:author="Autor">
            <w:rPr/>
          </w:rPrChange>
        </w:rPr>
        <w:t>)</w:t>
      </w:r>
      <w:r w:rsidRPr="0083660A">
        <w:rPr>
          <w:rFonts w:ascii="Times New Roman" w:hAnsi="Times New Roman"/>
          <w:rPrChange w:id="511" w:author="Autor">
            <w:rPr/>
          </w:rPrChange>
        </w:rPr>
        <w:t>;</w:t>
      </w:r>
    </w:p>
    <w:p w14:paraId="222B8F15" w14:textId="7F608CFD" w:rsidR="002F22D1" w:rsidRPr="0083660A" w:rsidRDefault="002F22D1">
      <w:pPr>
        <w:spacing w:before="120" w:line="264" w:lineRule="auto"/>
        <w:ind w:left="540"/>
        <w:jc w:val="both"/>
        <w:rPr>
          <w:b/>
          <w:rPrChange w:id="512" w:author="Autor">
            <w:rPr/>
          </w:rPrChange>
        </w:rPr>
        <w:pPrChange w:id="513"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514" w:author="Autor">
            <w:rPr>
              <w:b/>
            </w:rPr>
          </w:rPrChange>
        </w:rPr>
        <w:lastRenderedPageBreak/>
        <w:t>Verejnoprávny subjekt</w:t>
      </w:r>
      <w:r w:rsidRPr="0083660A">
        <w:rPr>
          <w:rFonts w:ascii="Times New Roman" w:hAnsi="Times New Roman"/>
          <w:b/>
          <w:rPrChange w:id="515" w:author="Autor">
            <w:rPr/>
          </w:rPrChange>
        </w:rPr>
        <w:t xml:space="preserve"> </w:t>
      </w:r>
      <w:r w:rsidRPr="0083660A">
        <w:rPr>
          <w:rFonts w:ascii="Times New Roman" w:hAnsi="Times New Roman"/>
          <w:rPrChange w:id="516" w:author="Autor">
            <w:rPr/>
          </w:rPrChange>
        </w:rPr>
        <w:t xml:space="preserve">– každý subjekt, ktorý sa riadi verejným právom v zmysle </w:t>
      </w:r>
      <w:r w:rsidR="000678BB" w:rsidRPr="0083660A">
        <w:rPr>
          <w:rFonts w:ascii="Times New Roman" w:hAnsi="Times New Roman"/>
          <w:rPrChange w:id="517" w:author="Autor">
            <w:rPr>
              <w:bCs/>
            </w:rPr>
          </w:rPrChange>
        </w:rPr>
        <w:t>článku</w:t>
      </w:r>
      <w:r w:rsidRPr="0083660A">
        <w:rPr>
          <w:rFonts w:ascii="Times New Roman" w:hAnsi="Times New Roman"/>
          <w:rPrChange w:id="518" w:author="Autor">
            <w:rPr/>
          </w:rPrChange>
        </w:rPr>
        <w:t xml:space="preserve"> </w:t>
      </w:r>
      <w:r w:rsidR="00D05217" w:rsidRPr="0083660A">
        <w:rPr>
          <w:rFonts w:ascii="Times New Roman" w:hAnsi="Times New Roman"/>
          <w:rPrChange w:id="519" w:author="Autor">
            <w:rPr/>
          </w:rPrChange>
        </w:rPr>
        <w:t>2</w:t>
      </w:r>
      <w:r w:rsidRPr="0083660A">
        <w:rPr>
          <w:rFonts w:ascii="Times New Roman" w:hAnsi="Times New Roman"/>
          <w:rPrChange w:id="520" w:author="Autor">
            <w:rPr/>
          </w:rPrChange>
        </w:rPr>
        <w:t xml:space="preserve"> ods</w:t>
      </w:r>
      <w:r w:rsidR="001D3560" w:rsidRPr="0083660A">
        <w:rPr>
          <w:rFonts w:ascii="Times New Roman" w:hAnsi="Times New Roman"/>
          <w:rPrChange w:id="521" w:author="Autor">
            <w:rPr/>
          </w:rPrChange>
        </w:rPr>
        <w:t>ek</w:t>
      </w:r>
      <w:r w:rsidR="00D05217" w:rsidRPr="0083660A">
        <w:rPr>
          <w:rFonts w:ascii="Times New Roman" w:hAnsi="Times New Roman"/>
          <w:rPrChange w:id="522" w:author="Autor">
            <w:rPr/>
          </w:rPrChange>
        </w:rPr>
        <w:t xml:space="preserve"> 1 bod 4 smernice Európskeho parlamentu a Rady (EÚ)  2014/24/EÚ z 26. februára 2014 o verejnom obstarávaní a o zrušení smernice č. 2004/18/ES v platnom znení  </w:t>
      </w:r>
      <w:r w:rsidRPr="0083660A">
        <w:rPr>
          <w:rFonts w:ascii="Times New Roman" w:hAnsi="Times New Roman"/>
          <w:rPrChange w:id="523" w:author="Autor">
            <w:rPr/>
          </w:rPrChange>
        </w:rPr>
        <w:t xml:space="preserve">a každé európske zoskupenie územnej spolupráce zriadené v súlade s nariadením Európskeho parlamentu a Rady (EÚ) č. 1302/2013 </w:t>
      </w:r>
      <w:r w:rsidR="00156C07" w:rsidRPr="0083660A">
        <w:rPr>
          <w:rFonts w:ascii="Times New Roman" w:hAnsi="Times New Roman"/>
          <w:rPrChange w:id="524" w:author="Autor">
            <w:rPr/>
          </w:rPrChange>
        </w:rPr>
        <w:t xml:space="preserve">zo 17. decembra 2013 v platnom znení </w:t>
      </w:r>
      <w:r w:rsidRPr="0083660A">
        <w:rPr>
          <w:rFonts w:ascii="Times New Roman" w:hAnsi="Times New Roman"/>
          <w:rPrChange w:id="525" w:author="Autor">
            <w:rPr/>
          </w:rPrChange>
        </w:rPr>
        <w:t>alebo vzniknuté podľa zákona č. 90/2008 Z. z.</w:t>
      </w:r>
      <w:r w:rsidR="00924E42" w:rsidRPr="0083660A">
        <w:rPr>
          <w:rFonts w:ascii="Times New Roman" w:hAnsi="Times New Roman"/>
          <w:rPrChange w:id="526" w:author="Autor">
            <w:rPr/>
          </w:rPrChange>
        </w:rPr>
        <w:t xml:space="preserve"> </w:t>
      </w:r>
      <w:r w:rsidR="00156C07" w:rsidRPr="0083660A">
        <w:rPr>
          <w:rFonts w:ascii="Times New Roman" w:hAnsi="Times New Roman"/>
          <w:rPrChange w:id="527" w:author="Autor">
            <w:rPr/>
          </w:rPrChange>
        </w:rPr>
        <w:t xml:space="preserve">o európskom zoskupení územnej spolupráce a o doplnení zákona č. 540/2001 Z. z. o štátnej štatistike </w:t>
      </w:r>
      <w:r w:rsidR="00924E42" w:rsidRPr="0083660A">
        <w:rPr>
          <w:rFonts w:ascii="Times New Roman" w:hAnsi="Times New Roman"/>
          <w:rPrChange w:id="528" w:author="Autor">
            <w:rPr/>
          </w:rPrChange>
        </w:rPr>
        <w:t>v znení neskorších prepisov</w:t>
      </w:r>
      <w:r w:rsidRPr="0083660A">
        <w:rPr>
          <w:rFonts w:ascii="Times New Roman" w:hAnsi="Times New Roman"/>
          <w:rPrChange w:id="529" w:author="Autor">
            <w:rPr/>
          </w:rPrChange>
        </w:rPr>
        <w:t>, bez ohľadu na to, či sa európske zoskupenie územnej spolupráce považuje podľa právnych predpisov Slovenskej republiky za verejnoprávny subjekt alebo subjekt súkromného práva</w:t>
      </w:r>
      <w:r w:rsidR="00CF6859" w:rsidRPr="0083660A">
        <w:rPr>
          <w:rFonts w:ascii="Times New Roman" w:hAnsi="Times New Roman"/>
          <w:rPrChange w:id="530" w:author="Autor">
            <w:rPr/>
          </w:rPrChange>
        </w:rPr>
        <w:t>;</w:t>
      </w:r>
      <w:r w:rsidRPr="0083660A">
        <w:rPr>
          <w:rFonts w:ascii="Times New Roman" w:hAnsi="Times New Roman"/>
          <w:b/>
          <w:rPrChange w:id="531" w:author="Autor">
            <w:rPr/>
          </w:rPrChange>
        </w:rPr>
        <w:t xml:space="preserve"> </w:t>
      </w:r>
    </w:p>
    <w:p w14:paraId="7C1CE5E0" w14:textId="1ED40C22" w:rsidR="002F22D1" w:rsidRPr="0083660A" w:rsidRDefault="002F22D1">
      <w:pPr>
        <w:spacing w:before="120" w:line="264" w:lineRule="auto"/>
        <w:ind w:left="540"/>
        <w:jc w:val="both"/>
        <w:rPr>
          <w:b/>
          <w:rPrChange w:id="532" w:author="Autor">
            <w:rPr/>
          </w:rPrChange>
        </w:rPr>
        <w:pPrChange w:id="533" w:author="Autor">
          <w:pPr>
            <w:pStyle w:val="AODefHead"/>
            <w:numPr>
              <w:ilvl w:val="0"/>
              <w:numId w:val="20"/>
            </w:numPr>
            <w:tabs>
              <w:tab w:val="clear" w:pos="2880"/>
            </w:tabs>
            <w:spacing w:before="120" w:line="264" w:lineRule="auto"/>
            <w:ind w:left="540" w:firstLine="0"/>
          </w:pPr>
        </w:pPrChange>
      </w:pPr>
      <w:r w:rsidRPr="0083660A">
        <w:rPr>
          <w:rFonts w:ascii="Times New Roman" w:hAnsi="Times New Roman"/>
          <w:b/>
          <w:rPrChange w:id="534" w:author="Autor">
            <w:rPr>
              <w:b/>
            </w:rPr>
          </w:rPrChange>
        </w:rPr>
        <w:t xml:space="preserve">Vládny audit </w:t>
      </w:r>
      <w:r w:rsidRPr="0083660A">
        <w:rPr>
          <w:rFonts w:ascii="Times New Roman" w:hAnsi="Times New Roman"/>
          <w:rPrChange w:id="535" w:author="Autor">
            <w:rPr/>
          </w:rPrChange>
        </w:rPr>
        <w:t>–</w:t>
      </w:r>
      <w:r w:rsidR="00924E42" w:rsidRPr="0083660A">
        <w:rPr>
          <w:rFonts w:ascii="Times New Roman" w:hAnsi="Times New Roman"/>
          <w:rPrChange w:id="536" w:author="Autor">
            <w:rPr/>
          </w:rPrChange>
        </w:rPr>
        <w:t xml:space="preserve"> </w:t>
      </w:r>
      <w:r w:rsidR="00156C07" w:rsidRPr="0083660A">
        <w:rPr>
          <w:rFonts w:ascii="Times New Roman" w:hAnsi="Times New Roman"/>
          <w:rPrChange w:id="537" w:author="Autor">
            <w:rPr/>
          </w:rPrChange>
        </w:rPr>
        <w:t>súhrn nezávislých, objektívnych, overovacích, hodnotiacich, uisťovacích a konzultačných činností zameraných na zdokonaľovanie riadiacich a kontrolných procesov vykonávaných podľa zákona č. 357/2015 Z. z. o finančnej kontrole a audite</w:t>
      </w:r>
      <w:r w:rsidR="00F61BB8" w:rsidRPr="0083660A">
        <w:rPr>
          <w:rFonts w:ascii="Times New Roman" w:hAnsi="Times New Roman"/>
          <w:rPrChange w:id="538" w:author="Autor">
            <w:rPr/>
          </w:rPrChange>
        </w:rPr>
        <w:t> a iných aplikovateľných právnych pre</w:t>
      </w:r>
      <w:r w:rsidR="004C1B3A" w:rsidRPr="0083660A">
        <w:rPr>
          <w:rFonts w:ascii="Times New Roman" w:hAnsi="Times New Roman"/>
          <w:rPrChange w:id="539" w:author="Autor">
            <w:rPr/>
          </w:rPrChange>
        </w:rPr>
        <w:t>d</w:t>
      </w:r>
      <w:r w:rsidR="00F61BB8" w:rsidRPr="0083660A">
        <w:rPr>
          <w:rFonts w:ascii="Times New Roman" w:hAnsi="Times New Roman"/>
          <w:rPrChange w:id="540" w:author="Autor">
            <w:rPr/>
          </w:rPrChange>
        </w:rPr>
        <w:t>pisov</w:t>
      </w:r>
      <w:r w:rsidR="00156C07" w:rsidRPr="0083660A">
        <w:rPr>
          <w:rFonts w:ascii="Times New Roman" w:hAnsi="Times New Roman"/>
          <w:rPrChange w:id="541" w:author="Autor">
            <w:rPr/>
          </w:rPrChange>
        </w:rPr>
        <w:t xml:space="preserve"> so zohľadnením medzinárodne uznávaných audítorských štandardov</w:t>
      </w:r>
      <w:r w:rsidRPr="0083660A">
        <w:rPr>
          <w:rFonts w:ascii="Times New Roman" w:hAnsi="Times New Roman"/>
          <w:rPrChange w:id="542" w:author="Autor">
            <w:rPr/>
          </w:rPrChange>
        </w:rPr>
        <w:t>;</w:t>
      </w:r>
    </w:p>
    <w:p w14:paraId="5F36BDF6" w14:textId="4C91657E" w:rsidR="00C72A22" w:rsidRPr="0083660A" w:rsidRDefault="00C72A22">
      <w:pPr>
        <w:spacing w:before="120" w:line="264" w:lineRule="auto"/>
        <w:ind w:left="540"/>
        <w:jc w:val="both"/>
        <w:rPr>
          <w:b/>
          <w:rPrChange w:id="543" w:author="Autor">
            <w:rPr/>
          </w:rPrChange>
        </w:rPr>
        <w:pPrChange w:id="544" w:author="Autor">
          <w:pPr>
            <w:pStyle w:val="AODefPara"/>
            <w:numPr>
              <w:ilvl w:val="1"/>
              <w:numId w:val="20"/>
            </w:numPr>
            <w:tabs>
              <w:tab w:val="clear" w:pos="3600"/>
            </w:tabs>
            <w:spacing w:before="120" w:line="264" w:lineRule="auto"/>
            <w:ind w:left="567" w:firstLine="0"/>
          </w:pPr>
        </w:pPrChange>
      </w:pPr>
      <w:r w:rsidRPr="0083660A">
        <w:rPr>
          <w:rFonts w:ascii="Times New Roman" w:hAnsi="Times New Roman"/>
          <w:b/>
          <w:rPrChange w:id="545" w:author="Autor">
            <w:rPr>
              <w:rFonts w:eastAsia="Times New Roman"/>
              <w:b/>
              <w:color w:val="000000"/>
              <w:lang w:eastAsia="sk-SK"/>
            </w:rPr>
          </w:rPrChange>
        </w:rPr>
        <w:t>Výdavky vykazované zjednodušeným spôsobom vykazovania</w:t>
      </w:r>
      <w:r w:rsidRPr="0083660A">
        <w:rPr>
          <w:rFonts w:ascii="Times New Roman" w:hAnsi="Times New Roman"/>
          <w:b/>
          <w:rPrChange w:id="546" w:author="Autor">
            <w:rPr>
              <w:rFonts w:eastAsia="Times New Roman"/>
              <w:color w:val="000000"/>
              <w:lang w:eastAsia="sk-SK"/>
            </w:rPr>
          </w:rPrChange>
        </w:rPr>
        <w:t xml:space="preserve"> </w:t>
      </w:r>
      <w:r w:rsidRPr="0083660A">
        <w:rPr>
          <w:rFonts w:ascii="Times New Roman" w:hAnsi="Times New Roman"/>
          <w:rPrChange w:id="547" w:author="Autor">
            <w:rPr>
              <w:rFonts w:eastAsia="Times New Roman"/>
              <w:color w:val="000000"/>
              <w:lang w:eastAsia="sk-SK"/>
            </w:rPr>
          </w:rPrChange>
        </w:rPr>
        <w:t xml:space="preserve">– výdavky, ktorých forma je stanovená v článku </w:t>
      </w:r>
      <w:r w:rsidR="00067253" w:rsidRPr="0083660A">
        <w:rPr>
          <w:rFonts w:ascii="Times New Roman" w:hAnsi="Times New Roman"/>
          <w:rPrChange w:id="548" w:author="Autor">
            <w:rPr>
              <w:rFonts w:eastAsia="Times New Roman"/>
              <w:color w:val="000000"/>
              <w:lang w:eastAsia="sk-SK"/>
            </w:rPr>
          </w:rPrChange>
        </w:rPr>
        <w:t xml:space="preserve">67 ods. 1 písm. b) až d) </w:t>
      </w:r>
      <w:r w:rsidRPr="0083660A">
        <w:rPr>
          <w:rFonts w:ascii="Times New Roman" w:hAnsi="Times New Roman"/>
          <w:rPrChange w:id="549" w:author="Autor">
            <w:rPr>
              <w:rFonts w:eastAsia="Times New Roman"/>
              <w:color w:val="000000"/>
              <w:lang w:eastAsia="sk-SK"/>
            </w:rPr>
          </w:rPrChange>
        </w:rPr>
        <w:t>všeobecného nariadenia</w:t>
      </w:r>
      <w:r w:rsidR="00793F15" w:rsidRPr="0083660A">
        <w:rPr>
          <w:rFonts w:ascii="Times New Roman" w:hAnsi="Times New Roman"/>
          <w:rPrChange w:id="550" w:author="Autor">
            <w:rPr>
              <w:rFonts w:eastAsia="Times New Roman"/>
              <w:color w:val="000000"/>
              <w:lang w:eastAsia="sk-SK"/>
            </w:rPr>
          </w:rPrChange>
        </w:rPr>
        <w:t xml:space="preserve"> a vo vzťahu ku ktorým podrobnejšie pravidlá ich uplatňovania vyplývajú z článkov 68, 68a a 68b všeobecného nariadenia</w:t>
      </w:r>
      <w:r w:rsidRPr="0083660A">
        <w:rPr>
          <w:rFonts w:ascii="Times New Roman" w:hAnsi="Times New Roman"/>
          <w:rPrChange w:id="551" w:author="Autor">
            <w:rPr>
              <w:rFonts w:eastAsia="Times New Roman"/>
              <w:color w:val="000000"/>
              <w:lang w:eastAsia="sk-SK"/>
            </w:rPr>
          </w:rPrChange>
        </w:rPr>
        <w:t>. Na výdavky vykazované zjednodušeným spôsobom vykazovania sa neuplatňuje podmienka preukazovania ich vzniku;</w:t>
      </w:r>
    </w:p>
    <w:p w14:paraId="7BABCCFD" w14:textId="395C0144" w:rsidR="002F22D1" w:rsidRPr="0083660A" w:rsidRDefault="002F22D1">
      <w:pPr>
        <w:spacing w:before="120" w:line="264" w:lineRule="auto"/>
        <w:ind w:left="540"/>
        <w:jc w:val="both"/>
        <w:rPr>
          <w:b/>
          <w:rPrChange w:id="552" w:author="Autor">
            <w:rPr/>
          </w:rPrChange>
        </w:rPr>
        <w:pPrChange w:id="553" w:author="Autor">
          <w:pPr>
            <w:pStyle w:val="AODefPara"/>
            <w:numPr>
              <w:ilvl w:val="1"/>
              <w:numId w:val="20"/>
            </w:numPr>
            <w:tabs>
              <w:tab w:val="clear" w:pos="3600"/>
            </w:tabs>
            <w:spacing w:before="120" w:line="264" w:lineRule="auto"/>
            <w:ind w:left="540" w:firstLine="0"/>
          </w:pPr>
        </w:pPrChange>
      </w:pPr>
      <w:r w:rsidRPr="0083660A">
        <w:rPr>
          <w:rFonts w:ascii="Times New Roman" w:hAnsi="Times New Roman"/>
          <w:b/>
          <w:rPrChange w:id="554" w:author="Autor">
            <w:rPr>
              <w:b/>
            </w:rPr>
          </w:rPrChange>
        </w:rPr>
        <w:t xml:space="preserve">Výzva na predkladanie žiadostí </w:t>
      </w:r>
      <w:r w:rsidR="00167D7B" w:rsidRPr="0083660A">
        <w:rPr>
          <w:rFonts w:ascii="Times New Roman" w:hAnsi="Times New Roman"/>
          <w:b/>
          <w:rPrChange w:id="555" w:author="Autor">
            <w:rPr>
              <w:b/>
            </w:rPr>
          </w:rPrChange>
        </w:rPr>
        <w:t xml:space="preserve">o poskytnutie nenávratného finančného príspevku </w:t>
      </w:r>
      <w:r w:rsidRPr="0083660A">
        <w:rPr>
          <w:rFonts w:ascii="Times New Roman" w:hAnsi="Times New Roman"/>
          <w:b/>
          <w:rPrChange w:id="556" w:author="Autor">
            <w:rPr/>
          </w:rPrChange>
        </w:rPr>
        <w:t>alebo</w:t>
      </w:r>
      <w:r w:rsidRPr="0083660A">
        <w:rPr>
          <w:rFonts w:ascii="Times New Roman" w:hAnsi="Times New Roman"/>
          <w:b/>
          <w:rPrChange w:id="557" w:author="Autor">
            <w:rPr>
              <w:b/>
            </w:rPr>
          </w:rPrChange>
        </w:rPr>
        <w:t xml:space="preserve"> Výzva </w:t>
      </w:r>
      <w:r w:rsidRPr="0083660A">
        <w:rPr>
          <w:rFonts w:ascii="Times New Roman" w:hAnsi="Times New Roman"/>
          <w:rPrChange w:id="558" w:author="Autor">
            <w:rPr>
              <w:b/>
            </w:rPr>
          </w:rPrChange>
        </w:rPr>
        <w:t>-</w:t>
      </w:r>
      <w:r w:rsidRPr="0083660A">
        <w:rPr>
          <w:rFonts w:ascii="Times New Roman" w:hAnsi="Times New Roman"/>
          <w:rPrChange w:id="559" w:author="Autor">
            <w:rPr/>
          </w:rPrChange>
        </w:rPr>
        <w:t xml:space="preserve"> východiskový metodický a odborný podklad zo strany Poskytovateľa, na základe </w:t>
      </w:r>
      <w:r w:rsidR="007A714C" w:rsidRPr="0083660A">
        <w:rPr>
          <w:rFonts w:ascii="Times New Roman" w:hAnsi="Times New Roman"/>
          <w:rPrChange w:id="560" w:author="Autor">
            <w:rPr/>
          </w:rPrChange>
        </w:rPr>
        <w:t xml:space="preserve">ktorej </w:t>
      </w:r>
      <w:r w:rsidRPr="0083660A">
        <w:rPr>
          <w:rFonts w:ascii="Times New Roman" w:hAnsi="Times New Roman"/>
          <w:rPrChange w:id="561" w:author="Autor">
            <w:rPr/>
          </w:rPrChange>
        </w:rPr>
        <w:t>Prijímateľ v postavení žiadateľa vypracoval a predložil žiadosť o NFP Poskytovateľovi</w:t>
      </w:r>
      <w:r w:rsidR="007A714C" w:rsidRPr="0083660A">
        <w:rPr>
          <w:rFonts w:ascii="Times New Roman" w:hAnsi="Times New Roman"/>
          <w:rPrChange w:id="562" w:author="Autor">
            <w:rPr/>
          </w:rPrChange>
        </w:rPr>
        <w:t xml:space="preserve">; </w:t>
      </w:r>
      <w:r w:rsidRPr="0083660A">
        <w:rPr>
          <w:rFonts w:ascii="Times New Roman" w:hAnsi="Times New Roman"/>
          <w:rPrChange w:id="563" w:author="Autor">
            <w:rPr/>
          </w:rPrChange>
        </w:rPr>
        <w:t xml:space="preserve">určujúcou </w:t>
      </w:r>
      <w:r w:rsidR="007A714C" w:rsidRPr="0083660A">
        <w:rPr>
          <w:rFonts w:ascii="Times New Roman" w:hAnsi="Times New Roman"/>
          <w:rPrChange w:id="564" w:author="Autor">
            <w:rPr/>
          </w:rPrChange>
        </w:rPr>
        <w:t xml:space="preserve">Výzvou </w:t>
      </w:r>
      <w:r w:rsidRPr="0083660A">
        <w:rPr>
          <w:rFonts w:ascii="Times New Roman" w:hAnsi="Times New Roman"/>
          <w:rPrChange w:id="565" w:author="Autor">
            <w:rPr/>
          </w:rPrChange>
        </w:rPr>
        <w:t xml:space="preserve">pre Zmluvné strany je </w:t>
      </w:r>
      <w:r w:rsidR="00143198" w:rsidRPr="0083660A">
        <w:rPr>
          <w:rFonts w:ascii="Times New Roman" w:hAnsi="Times New Roman"/>
          <w:rPrChange w:id="566" w:author="Autor">
            <w:rPr/>
          </w:rPrChange>
        </w:rPr>
        <w:t>V</w:t>
      </w:r>
      <w:r w:rsidRPr="0083660A">
        <w:rPr>
          <w:rFonts w:ascii="Times New Roman" w:hAnsi="Times New Roman"/>
          <w:rPrChange w:id="567" w:author="Autor">
            <w:rPr/>
          </w:rPrChange>
        </w:rPr>
        <w:t xml:space="preserve">ýzva, </w:t>
      </w:r>
      <w:r w:rsidR="00F441D8" w:rsidRPr="0083660A">
        <w:rPr>
          <w:rFonts w:ascii="Times New Roman" w:hAnsi="Times New Roman"/>
          <w:rPrChange w:id="568" w:author="Autor">
            <w:rPr/>
          </w:rPrChange>
        </w:rPr>
        <w:t xml:space="preserve">ktorej kód je uvedený v </w:t>
      </w:r>
      <w:r w:rsidR="00924E42" w:rsidRPr="0083660A">
        <w:rPr>
          <w:rFonts w:ascii="Times New Roman" w:hAnsi="Times New Roman"/>
          <w:rPrChange w:id="569" w:author="Autor">
            <w:rPr/>
          </w:rPrChange>
        </w:rPr>
        <w:t>článku 2 ods</w:t>
      </w:r>
      <w:r w:rsidR="001D3560" w:rsidRPr="0083660A">
        <w:rPr>
          <w:rFonts w:ascii="Times New Roman" w:hAnsi="Times New Roman"/>
          <w:rPrChange w:id="570" w:author="Autor">
            <w:rPr/>
          </w:rPrChange>
        </w:rPr>
        <w:t>ek</w:t>
      </w:r>
      <w:r w:rsidR="00924E42" w:rsidRPr="0083660A">
        <w:rPr>
          <w:rFonts w:ascii="Times New Roman" w:hAnsi="Times New Roman"/>
          <w:rPrChange w:id="571" w:author="Autor">
            <w:rPr/>
          </w:rPrChange>
        </w:rPr>
        <w:t xml:space="preserve"> 2.1 zmluvy</w:t>
      </w:r>
      <w:r w:rsidRPr="0083660A">
        <w:rPr>
          <w:rFonts w:ascii="Times New Roman" w:hAnsi="Times New Roman"/>
          <w:rPrChange w:id="572" w:author="Autor">
            <w:rPr/>
          </w:rPrChange>
        </w:rPr>
        <w:t>;</w:t>
      </w:r>
      <w:r w:rsidR="007A714C" w:rsidRPr="0083660A">
        <w:rPr>
          <w:rFonts w:ascii="Times New Roman" w:hAnsi="Times New Roman"/>
          <w:rPrChange w:id="573" w:author="Autor">
            <w:rPr/>
          </w:rPrChange>
        </w:rPr>
        <w:t xml:space="preserve"> Výzvou sa rozumie aj Vyzvanie, ak v článku 2 ods</w:t>
      </w:r>
      <w:r w:rsidR="001D3560" w:rsidRPr="0083660A">
        <w:rPr>
          <w:rFonts w:ascii="Times New Roman" w:hAnsi="Times New Roman"/>
          <w:rPrChange w:id="574" w:author="Autor">
            <w:rPr/>
          </w:rPrChange>
        </w:rPr>
        <w:t>ek</w:t>
      </w:r>
      <w:r w:rsidR="007A714C" w:rsidRPr="0083660A">
        <w:rPr>
          <w:rFonts w:ascii="Times New Roman" w:hAnsi="Times New Roman"/>
          <w:rPrChange w:id="575" w:author="Autor">
            <w:rPr/>
          </w:rPrChange>
        </w:rPr>
        <w:t xml:space="preserve"> 2.v prípade tzv. národných projektov nahrádza vyzvanie výzvu v zmysle § 26 ods</w:t>
      </w:r>
      <w:r w:rsidR="001D3560" w:rsidRPr="0083660A">
        <w:rPr>
          <w:rFonts w:ascii="Times New Roman" w:hAnsi="Times New Roman"/>
          <w:rPrChange w:id="576" w:author="Autor">
            <w:rPr/>
          </w:rPrChange>
        </w:rPr>
        <w:t>ek</w:t>
      </w:r>
      <w:r w:rsidR="007A714C" w:rsidRPr="0083660A">
        <w:rPr>
          <w:rFonts w:ascii="Times New Roman" w:hAnsi="Times New Roman"/>
          <w:rPrChange w:id="577" w:author="Autor">
            <w:rPr/>
          </w:rPrChange>
        </w:rPr>
        <w:t xml:space="preserve"> 3 Zákona o príspevku z EŠIF a v prípade projektov technickej pomoci v zmysle §28 ods</w:t>
      </w:r>
      <w:r w:rsidR="001D3560" w:rsidRPr="0083660A">
        <w:rPr>
          <w:rFonts w:ascii="Times New Roman" w:hAnsi="Times New Roman"/>
          <w:rPrChange w:id="578" w:author="Autor">
            <w:rPr/>
          </w:rPrChange>
        </w:rPr>
        <w:t>ek</w:t>
      </w:r>
      <w:r w:rsidR="007A714C" w:rsidRPr="0083660A">
        <w:rPr>
          <w:rFonts w:ascii="Times New Roman" w:hAnsi="Times New Roman"/>
          <w:rPrChange w:id="579" w:author="Autor">
            <w:rPr/>
          </w:rPrChange>
        </w:rPr>
        <w:t xml:space="preserve"> 1 Zákona o príspevku z EŠIF;</w:t>
      </w:r>
    </w:p>
    <w:p w14:paraId="08E4079D" w14:textId="6988CF38" w:rsidR="002F22D1" w:rsidRPr="0083660A" w:rsidRDefault="002F22D1">
      <w:pPr>
        <w:spacing w:before="120" w:line="264" w:lineRule="auto"/>
        <w:ind w:left="540"/>
        <w:jc w:val="both"/>
        <w:rPr>
          <w:b/>
          <w:rPrChange w:id="580" w:author="Autor">
            <w:rPr/>
          </w:rPrChange>
        </w:rPr>
        <w:pPrChange w:id="581" w:author="Autor">
          <w:pPr>
            <w:pStyle w:val="AODefHead"/>
            <w:numPr>
              <w:ilvl w:val="0"/>
              <w:numId w:val="20"/>
            </w:numPr>
            <w:tabs>
              <w:tab w:val="clear" w:pos="2880"/>
            </w:tabs>
            <w:spacing w:before="120" w:line="264" w:lineRule="auto"/>
            <w:ind w:left="567" w:firstLine="0"/>
          </w:pPr>
        </w:pPrChange>
      </w:pPr>
      <w:r w:rsidRPr="0083660A">
        <w:rPr>
          <w:rFonts w:ascii="Times New Roman" w:hAnsi="Times New Roman"/>
          <w:b/>
          <w:rPrChange w:id="582" w:author="Autor">
            <w:rPr>
              <w:b/>
            </w:rPr>
          </w:rPrChange>
        </w:rPr>
        <w:t>Začatie realizácie hlavných aktivít Projektu</w:t>
      </w:r>
      <w:r w:rsidRPr="0083660A">
        <w:rPr>
          <w:rFonts w:ascii="Times New Roman" w:hAnsi="Times New Roman"/>
          <w:b/>
          <w:rPrChange w:id="583" w:author="Autor">
            <w:rPr/>
          </w:rPrChange>
        </w:rPr>
        <w:t xml:space="preserve"> </w:t>
      </w:r>
      <w:r w:rsidRPr="0083660A">
        <w:rPr>
          <w:rFonts w:ascii="Times New Roman" w:hAnsi="Times New Roman"/>
          <w:rPrChange w:id="584" w:author="Autor">
            <w:rPr/>
          </w:rPrChange>
        </w:rPr>
        <w:t xml:space="preserve">- nastane </w:t>
      </w:r>
      <w:r w:rsidR="004F65B0" w:rsidRPr="0083660A">
        <w:rPr>
          <w:rFonts w:ascii="Times New Roman" w:hAnsi="Times New Roman"/>
          <w:rPrChange w:id="585" w:author="Autor">
            <w:rPr/>
          </w:rPrChange>
        </w:rPr>
        <w:t xml:space="preserve">v kalendárny deň, kedy došlo k </w:t>
      </w:r>
      <w:r w:rsidRPr="0083660A">
        <w:rPr>
          <w:rFonts w:ascii="Times New Roman" w:hAnsi="Times New Roman"/>
          <w:rPrChange w:id="586" w:author="Autor">
            <w:rPr/>
          </w:rPrChange>
        </w:rPr>
        <w:t>začati</w:t>
      </w:r>
      <w:r w:rsidR="004F65B0" w:rsidRPr="0083660A">
        <w:rPr>
          <w:rFonts w:ascii="Times New Roman" w:hAnsi="Times New Roman"/>
          <w:rPrChange w:id="587" w:author="Autor">
            <w:rPr/>
          </w:rPrChange>
        </w:rPr>
        <w:t>u</w:t>
      </w:r>
      <w:r w:rsidRPr="0083660A">
        <w:rPr>
          <w:rFonts w:ascii="Times New Roman" w:hAnsi="Times New Roman"/>
          <w:rPrChange w:id="588" w:author="Autor">
            <w:rPr/>
          </w:rPrChange>
        </w:rPr>
        <w:t xml:space="preserve"> realizácie prvej hlavnej Aktivity Projektu, a to </w:t>
      </w:r>
      <w:r w:rsidR="004F65B0" w:rsidRPr="0083660A">
        <w:rPr>
          <w:rFonts w:ascii="Times New Roman" w:hAnsi="Times New Roman"/>
          <w:rPrChange w:id="589" w:author="Autor">
            <w:rPr/>
          </w:rPrChange>
        </w:rPr>
        <w:t xml:space="preserve">kalendárnym </w:t>
      </w:r>
      <w:r w:rsidRPr="0083660A">
        <w:rPr>
          <w:rFonts w:ascii="Times New Roman" w:hAnsi="Times New Roman"/>
          <w:rPrChange w:id="590" w:author="Autor">
            <w:rPr/>
          </w:rPrChange>
        </w:rPr>
        <w:t xml:space="preserve">dňom: </w:t>
      </w:r>
    </w:p>
    <w:p w14:paraId="2F04D5B2" w14:textId="77777777" w:rsidR="002F22D1" w:rsidRPr="000E3433" w:rsidRDefault="002F22D1">
      <w:pPr>
        <w:spacing w:before="120" w:after="0" w:line="264" w:lineRule="auto"/>
        <w:ind w:left="902"/>
        <w:pPrChange w:id="591" w:author="Autor">
          <w:pPr>
            <w:pStyle w:val="AODefHead"/>
            <w:numPr>
              <w:ilvl w:val="0"/>
              <w:numId w:val="20"/>
            </w:numPr>
            <w:tabs>
              <w:tab w:val="clear" w:pos="2880"/>
            </w:tabs>
            <w:spacing w:before="120" w:line="264" w:lineRule="auto"/>
            <w:ind w:left="900" w:firstLine="0"/>
          </w:pPr>
        </w:pPrChange>
      </w:pPr>
      <w:r w:rsidRPr="0083660A">
        <w:rPr>
          <w:rFonts w:ascii="Times New Roman" w:hAnsi="Times New Roman"/>
          <w:rPrChange w:id="592" w:author="Autor">
            <w:rPr/>
          </w:rPrChange>
        </w:rPr>
        <w:t xml:space="preserve">(i) začatia stavebných prác na Projekte, alebo </w:t>
      </w:r>
    </w:p>
    <w:p w14:paraId="6786E853" w14:textId="64DC2D06" w:rsidR="002F22D1" w:rsidRPr="000E3433" w:rsidRDefault="002F22D1">
      <w:pPr>
        <w:spacing w:before="120" w:after="0" w:line="264" w:lineRule="auto"/>
        <w:ind w:left="902"/>
        <w:jc w:val="both"/>
        <w:pPrChange w:id="593" w:author="Autor">
          <w:pPr>
            <w:pStyle w:val="AODefHead"/>
            <w:numPr>
              <w:ilvl w:val="0"/>
              <w:numId w:val="20"/>
            </w:numPr>
            <w:tabs>
              <w:tab w:val="clear" w:pos="2880"/>
            </w:tabs>
            <w:spacing w:before="120" w:line="264" w:lineRule="auto"/>
            <w:ind w:left="900" w:firstLine="0"/>
          </w:pPr>
        </w:pPrChange>
      </w:pPr>
      <w:r w:rsidRPr="0083660A">
        <w:rPr>
          <w:rFonts w:ascii="Times New Roman" w:hAnsi="Times New Roman"/>
          <w:rPrChange w:id="594" w:author="Autor">
            <w:rPr/>
          </w:rPrChange>
        </w:rPr>
        <w:t xml:space="preserve">(ii) vystavenia prvej písomnej objednávky </w:t>
      </w:r>
      <w:r w:rsidR="007E788B" w:rsidRPr="0083660A">
        <w:rPr>
          <w:rFonts w:ascii="Times New Roman" w:hAnsi="Times New Roman"/>
          <w:rPrChange w:id="595" w:author="Autor">
            <w:rPr/>
          </w:rPrChange>
        </w:rPr>
        <w:t xml:space="preserve">o dodaní tovaru </w:t>
      </w:r>
      <w:r w:rsidRPr="0083660A">
        <w:rPr>
          <w:rFonts w:ascii="Times New Roman" w:hAnsi="Times New Roman"/>
          <w:rPrChange w:id="596" w:author="Autor">
            <w:rPr/>
          </w:rPrChange>
        </w:rPr>
        <w:t xml:space="preserve">pre Dodávateľa, alebo nadobudnutím účinnosti prvej zmluvy </w:t>
      </w:r>
      <w:r w:rsidR="007E788B" w:rsidRPr="0083660A">
        <w:rPr>
          <w:rFonts w:ascii="Times New Roman" w:hAnsi="Times New Roman"/>
          <w:rPrChange w:id="597" w:author="Autor">
            <w:rPr/>
          </w:rPrChange>
        </w:rPr>
        <w:t xml:space="preserve">o dodaní tovaru </w:t>
      </w:r>
      <w:r w:rsidRPr="0083660A">
        <w:rPr>
          <w:rFonts w:ascii="Times New Roman" w:hAnsi="Times New Roman"/>
          <w:rPrChange w:id="598" w:author="Autor">
            <w:rPr/>
          </w:rPrChange>
        </w:rPr>
        <w:t>uzavretej s</w:t>
      </w:r>
      <w:r w:rsidR="0081694D" w:rsidRPr="0083660A">
        <w:rPr>
          <w:rFonts w:ascii="Times New Roman" w:hAnsi="Times New Roman"/>
          <w:rPrChange w:id="599" w:author="Autor">
            <w:rPr/>
          </w:rPrChange>
        </w:rPr>
        <w:t> </w:t>
      </w:r>
      <w:r w:rsidRPr="0083660A">
        <w:rPr>
          <w:rFonts w:ascii="Times New Roman" w:hAnsi="Times New Roman"/>
          <w:rPrChange w:id="600" w:author="Autor">
            <w:rPr/>
          </w:rPrChange>
        </w:rPr>
        <w:t xml:space="preserve">Dodávateľom, </w:t>
      </w:r>
      <w:r w:rsidR="004059ED" w:rsidRPr="0083660A">
        <w:rPr>
          <w:rFonts w:ascii="Times New Roman" w:hAnsi="Times New Roman"/>
          <w:rPrChange w:id="601" w:author="Autor">
            <w:rPr/>
          </w:rPrChange>
        </w:rPr>
        <w:t>ak</w:t>
      </w:r>
      <w:r w:rsidRPr="0083660A">
        <w:rPr>
          <w:rFonts w:ascii="Times New Roman" w:hAnsi="Times New Roman"/>
          <w:rPrChange w:id="602" w:author="Autor">
            <w:rPr/>
          </w:rPrChange>
        </w:rPr>
        <w:t xml:space="preserve"> </w:t>
      </w:r>
      <w:r w:rsidR="0081694D" w:rsidRPr="0083660A">
        <w:rPr>
          <w:rFonts w:ascii="Times New Roman" w:hAnsi="Times New Roman"/>
          <w:rPrChange w:id="603" w:author="Autor">
            <w:rPr/>
          </w:rPrChange>
        </w:rPr>
        <w:t>príslušná zmluva</w:t>
      </w:r>
      <w:r w:rsidR="007E788B" w:rsidRPr="0083660A">
        <w:rPr>
          <w:rFonts w:ascii="Times New Roman" w:hAnsi="Times New Roman"/>
          <w:rPrChange w:id="604" w:author="Autor">
            <w:rPr/>
          </w:rPrChange>
        </w:rPr>
        <w:t xml:space="preserve"> s Dodávateľom </w:t>
      </w:r>
      <w:r w:rsidR="0081694D" w:rsidRPr="0083660A">
        <w:rPr>
          <w:rFonts w:ascii="Times New Roman" w:hAnsi="Times New Roman"/>
          <w:rPrChange w:id="605" w:author="Autor">
            <w:rPr/>
          </w:rPrChange>
        </w:rPr>
        <w:t xml:space="preserve">nepredpokladá vystavenie </w:t>
      </w:r>
      <w:r w:rsidR="007E788B" w:rsidRPr="0083660A">
        <w:rPr>
          <w:rFonts w:ascii="Times New Roman" w:hAnsi="Times New Roman"/>
          <w:rPrChange w:id="606" w:author="Autor">
            <w:rPr/>
          </w:rPrChange>
        </w:rPr>
        <w:t xml:space="preserve">písomnej </w:t>
      </w:r>
      <w:r w:rsidR="0081694D" w:rsidRPr="0083660A">
        <w:rPr>
          <w:rFonts w:ascii="Times New Roman" w:hAnsi="Times New Roman"/>
          <w:rPrChange w:id="607" w:author="Autor">
            <w:rPr/>
          </w:rPrChange>
        </w:rPr>
        <w:t>objednávky</w:t>
      </w:r>
      <w:r w:rsidR="007E788B" w:rsidRPr="0083660A">
        <w:rPr>
          <w:rFonts w:ascii="Times New Roman" w:hAnsi="Times New Roman"/>
          <w:rPrChange w:id="608" w:author="Autor">
            <w:rPr/>
          </w:rPrChange>
        </w:rPr>
        <w:t>,</w:t>
      </w:r>
      <w:r w:rsidRPr="0083660A">
        <w:rPr>
          <w:rFonts w:ascii="Times New Roman" w:hAnsi="Times New Roman"/>
          <w:rPrChange w:id="609" w:author="Autor">
            <w:rPr/>
          </w:rPrChange>
        </w:rPr>
        <w:t xml:space="preserve"> alebo</w:t>
      </w:r>
    </w:p>
    <w:p w14:paraId="3D8BB01D" w14:textId="77777777" w:rsidR="002F22D1" w:rsidRPr="000E3433" w:rsidRDefault="002F22D1">
      <w:pPr>
        <w:spacing w:before="120" w:after="0" w:line="264" w:lineRule="auto"/>
        <w:ind w:left="902"/>
        <w:jc w:val="both"/>
        <w:pPrChange w:id="610" w:author="Autor">
          <w:pPr>
            <w:pStyle w:val="AODefHead"/>
            <w:numPr>
              <w:ilvl w:val="0"/>
              <w:numId w:val="20"/>
            </w:numPr>
            <w:tabs>
              <w:tab w:val="clear" w:pos="2880"/>
            </w:tabs>
            <w:spacing w:before="120" w:line="264" w:lineRule="auto"/>
            <w:ind w:left="900" w:firstLine="0"/>
          </w:pPr>
        </w:pPrChange>
      </w:pPr>
      <w:r w:rsidRPr="0083660A">
        <w:rPr>
          <w:rFonts w:ascii="Times New Roman" w:hAnsi="Times New Roman"/>
          <w:rPrChange w:id="611" w:author="Autor">
            <w:rPr/>
          </w:rPrChange>
        </w:rPr>
        <w:t>(iii) začatia poskytovania služieb týkajúcich sa Projektu, alebo</w:t>
      </w:r>
    </w:p>
    <w:p w14:paraId="32F01AF5" w14:textId="77777777" w:rsidR="002F22D1" w:rsidRPr="000E3433" w:rsidRDefault="002F22D1">
      <w:pPr>
        <w:spacing w:before="120" w:after="0" w:line="264" w:lineRule="auto"/>
        <w:ind w:left="902"/>
        <w:jc w:val="both"/>
        <w:pPrChange w:id="612" w:author="Autor">
          <w:pPr>
            <w:pStyle w:val="AODefHead"/>
            <w:numPr>
              <w:ilvl w:val="0"/>
              <w:numId w:val="20"/>
            </w:numPr>
            <w:tabs>
              <w:tab w:val="clear" w:pos="2880"/>
            </w:tabs>
            <w:spacing w:before="120" w:line="264" w:lineRule="auto"/>
            <w:ind w:left="900" w:firstLine="0"/>
          </w:pPr>
        </w:pPrChange>
      </w:pPr>
      <w:r w:rsidRPr="0083660A">
        <w:rPr>
          <w:rFonts w:ascii="Times New Roman" w:hAnsi="Times New Roman"/>
          <w:rPrChange w:id="613" w:author="Autor">
            <w:rPr/>
          </w:rPrChange>
        </w:rPr>
        <w:t>(iv) začatím riešenia výskumnej a/alebo vývojovej úlohy v rámci Projektu, alebo</w:t>
      </w:r>
    </w:p>
    <w:p w14:paraId="4046FB5A" w14:textId="6DB82AA0" w:rsidR="002F22D1" w:rsidRPr="000E3433" w:rsidRDefault="002F22D1">
      <w:pPr>
        <w:spacing w:before="120" w:after="0" w:line="264" w:lineRule="auto"/>
        <w:ind w:left="902"/>
        <w:jc w:val="both"/>
        <w:pPrChange w:id="614" w:author="Autor">
          <w:pPr>
            <w:pStyle w:val="AODefPara"/>
            <w:numPr>
              <w:ilvl w:val="1"/>
              <w:numId w:val="20"/>
            </w:numPr>
            <w:tabs>
              <w:tab w:val="clear" w:pos="3600"/>
            </w:tabs>
            <w:spacing w:before="120" w:line="264" w:lineRule="auto"/>
            <w:ind w:left="902" w:firstLine="0"/>
          </w:pPr>
        </w:pPrChange>
      </w:pPr>
      <w:r w:rsidRPr="0083660A">
        <w:rPr>
          <w:rFonts w:ascii="Times New Roman" w:hAnsi="Times New Roman"/>
          <w:rPrChange w:id="615" w:author="Autor">
            <w:rPr/>
          </w:rPrChange>
        </w:rPr>
        <w:t xml:space="preserve">(v) začatia realizácie inej </w:t>
      </w:r>
      <w:r w:rsidR="007E788B" w:rsidRPr="0083660A">
        <w:rPr>
          <w:rFonts w:ascii="Times New Roman" w:hAnsi="Times New Roman"/>
          <w:rPrChange w:id="616" w:author="Autor">
            <w:rPr/>
          </w:rPrChange>
        </w:rPr>
        <w:t xml:space="preserve">činnosti v rámci </w:t>
      </w:r>
      <w:r w:rsidRPr="0083660A">
        <w:rPr>
          <w:rFonts w:ascii="Times New Roman" w:hAnsi="Times New Roman"/>
          <w:rPrChange w:id="617" w:author="Autor">
            <w:rPr/>
          </w:rPrChange>
        </w:rPr>
        <w:t>prvej hlavnej Aktivity</w:t>
      </w:r>
      <w:r w:rsidR="007E788B" w:rsidRPr="0083660A">
        <w:rPr>
          <w:rFonts w:ascii="Times New Roman" w:hAnsi="Times New Roman"/>
          <w:rPrChange w:id="618" w:author="Autor">
            <w:rPr/>
          </w:rPrChange>
        </w:rPr>
        <w:t xml:space="preserve"> v súlade s Výzvou</w:t>
      </w:r>
      <w:r w:rsidRPr="0083660A">
        <w:rPr>
          <w:rFonts w:ascii="Times New Roman" w:hAnsi="Times New Roman"/>
          <w:rPrChange w:id="619" w:author="Autor">
            <w:rPr/>
          </w:rPrChange>
        </w:rPr>
        <w:t xml:space="preserve">, ktorú nemožno podradiť pod body (i) až (iv) a ktorá je ako hlavná </w:t>
      </w:r>
      <w:r w:rsidR="007E788B" w:rsidRPr="0083660A">
        <w:rPr>
          <w:rFonts w:ascii="Times New Roman" w:hAnsi="Times New Roman"/>
          <w:rPrChange w:id="620" w:author="Autor">
            <w:rPr/>
          </w:rPrChange>
        </w:rPr>
        <w:t xml:space="preserve">Aktivita </w:t>
      </w:r>
      <w:r w:rsidRPr="0083660A">
        <w:rPr>
          <w:rFonts w:ascii="Times New Roman" w:hAnsi="Times New Roman"/>
          <w:rPrChange w:id="621" w:author="Autor">
            <w:rPr/>
          </w:rPrChange>
        </w:rPr>
        <w:t xml:space="preserve">uvedená v Prílohe č. 2 Zmluvy o poskytnutí NFP, </w:t>
      </w:r>
    </w:p>
    <w:p w14:paraId="7E257712" w14:textId="77777777" w:rsidR="002F22D1" w:rsidRPr="000E3433" w:rsidRDefault="002F22D1">
      <w:pPr>
        <w:spacing w:before="120" w:after="0" w:line="264" w:lineRule="auto"/>
        <w:ind w:left="539"/>
        <w:jc w:val="both"/>
        <w:pPrChange w:id="622" w:author="Autor">
          <w:pPr>
            <w:pStyle w:val="AODefPara"/>
            <w:numPr>
              <w:ilvl w:val="1"/>
              <w:numId w:val="20"/>
            </w:numPr>
            <w:tabs>
              <w:tab w:val="clear" w:pos="3600"/>
            </w:tabs>
            <w:spacing w:before="120" w:line="264" w:lineRule="auto"/>
            <w:ind w:left="540" w:firstLine="0"/>
          </w:pPr>
        </w:pPrChange>
      </w:pPr>
      <w:r w:rsidRPr="0083660A">
        <w:rPr>
          <w:rFonts w:ascii="Times New Roman" w:hAnsi="Times New Roman"/>
          <w:rPrChange w:id="623" w:author="Autor">
            <w:rPr/>
          </w:rPrChange>
        </w:rPr>
        <w:t>podľa toho, ktorá zo skutočností uvedených pod písm</w:t>
      </w:r>
      <w:r w:rsidR="000D0602" w:rsidRPr="0083660A">
        <w:rPr>
          <w:rFonts w:ascii="Times New Roman" w:hAnsi="Times New Roman"/>
          <w:rPrChange w:id="624" w:author="Autor">
            <w:rPr/>
          </w:rPrChange>
        </w:rPr>
        <w:t>enami</w:t>
      </w:r>
      <w:r w:rsidRPr="0083660A">
        <w:rPr>
          <w:rFonts w:ascii="Times New Roman" w:hAnsi="Times New Roman"/>
          <w:rPrChange w:id="625" w:author="Autor">
            <w:rPr/>
          </w:rPrChange>
        </w:rPr>
        <w:t xml:space="preserve">. (i) až (v) nastane ako prvá. </w:t>
      </w:r>
    </w:p>
    <w:p w14:paraId="7E55E366" w14:textId="77777777" w:rsidR="002F22D1" w:rsidRPr="000E3433" w:rsidRDefault="002F22D1">
      <w:pPr>
        <w:spacing w:before="120" w:after="0" w:line="264" w:lineRule="auto"/>
        <w:ind w:left="539"/>
        <w:jc w:val="both"/>
        <w:pPrChange w:id="626" w:author="Autor">
          <w:pPr>
            <w:pStyle w:val="AODefPara"/>
            <w:numPr>
              <w:ilvl w:val="1"/>
              <w:numId w:val="20"/>
            </w:numPr>
            <w:tabs>
              <w:tab w:val="clear" w:pos="3600"/>
            </w:tabs>
            <w:spacing w:before="120" w:line="264" w:lineRule="auto"/>
            <w:ind w:left="540" w:firstLine="0"/>
          </w:pPr>
        </w:pPrChange>
      </w:pPr>
      <w:r w:rsidRPr="0083660A">
        <w:rPr>
          <w:rFonts w:ascii="Times New Roman" w:hAnsi="Times New Roman"/>
          <w:rPrChange w:id="627" w:author="Autor">
            <w:rPr/>
          </w:rPrChange>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pPr>
        <w:spacing w:before="120" w:after="0" w:line="264" w:lineRule="auto"/>
        <w:ind w:left="539"/>
        <w:jc w:val="both"/>
        <w:pPrChange w:id="628" w:author="Autor">
          <w:pPr>
            <w:pStyle w:val="AODefPara"/>
            <w:numPr>
              <w:ilvl w:val="0"/>
              <w:numId w:val="0"/>
            </w:numPr>
            <w:tabs>
              <w:tab w:val="clear" w:pos="3600"/>
            </w:tabs>
            <w:spacing w:before="120" w:line="264" w:lineRule="auto"/>
            <w:ind w:left="540" w:firstLine="0"/>
          </w:pPr>
        </w:pPrChange>
      </w:pPr>
      <w:r w:rsidRPr="0083660A">
        <w:rPr>
          <w:rFonts w:ascii="Times New Roman" w:hAnsi="Times New Roman"/>
          <w:rPrChange w:id="629" w:author="Autor">
            <w:rPr/>
          </w:rPrChange>
        </w:rPr>
        <w:lastRenderedPageBreak/>
        <w:t>Začati</w:t>
      </w:r>
      <w:r w:rsidR="00B92B76" w:rsidRPr="0083660A">
        <w:rPr>
          <w:rFonts w:ascii="Times New Roman" w:hAnsi="Times New Roman"/>
          <w:rPrChange w:id="630" w:author="Autor">
            <w:rPr/>
          </w:rPrChange>
        </w:rPr>
        <w:t>e</w:t>
      </w:r>
      <w:r w:rsidRPr="0083660A">
        <w:rPr>
          <w:rFonts w:ascii="Times New Roman" w:hAnsi="Times New Roman"/>
          <w:rPrChange w:id="631" w:author="Autor">
            <w:rPr/>
          </w:rPrChange>
        </w:rPr>
        <w:t xml:space="preserve"> realizácie hlavných aktivít Projektu je </w:t>
      </w:r>
      <w:r w:rsidR="00B92B76" w:rsidRPr="0083660A">
        <w:rPr>
          <w:rFonts w:ascii="Times New Roman" w:hAnsi="Times New Roman"/>
          <w:rPrChange w:id="632" w:author="Autor">
            <w:rPr/>
          </w:rPrChange>
        </w:rPr>
        <w:t xml:space="preserve">rozhodujúce </w:t>
      </w:r>
      <w:r w:rsidRPr="0083660A">
        <w:rPr>
          <w:rFonts w:ascii="Times New Roman" w:hAnsi="Times New Roman"/>
          <w:rPrChange w:id="633" w:author="Autor">
            <w:rPr/>
          </w:rPrChange>
        </w:rPr>
        <w:t xml:space="preserve">pre určenie obdobia pre vznik Oprávnených výdavkov, s výnimkou podporných Aktivít, ktoré sa vecne viažu k hlavným Aktivitám a ktoré boli vykonávané pred, resp. po realizácii hlavných </w:t>
      </w:r>
      <w:r w:rsidR="00B92B76" w:rsidRPr="0083660A">
        <w:rPr>
          <w:rFonts w:ascii="Times New Roman" w:hAnsi="Times New Roman"/>
          <w:rPrChange w:id="634" w:author="Autor">
            <w:rPr/>
          </w:rPrChange>
        </w:rPr>
        <w:t xml:space="preserve">Aktivít </w:t>
      </w:r>
      <w:r w:rsidRPr="0083660A">
        <w:rPr>
          <w:rFonts w:ascii="Times New Roman" w:hAnsi="Times New Roman"/>
          <w:rPrChange w:id="635" w:author="Autor">
            <w:rPr/>
          </w:rPrChange>
        </w:rPr>
        <w:t>Projektu v zmysle definície Oprávnených výdavkov a časových podmienok oprávnenosti výdavkov na podporné Aktivity Projektu uvedených v článku 14 ods</w:t>
      </w:r>
      <w:r w:rsidR="001D3560" w:rsidRPr="0083660A">
        <w:rPr>
          <w:rFonts w:ascii="Times New Roman" w:hAnsi="Times New Roman"/>
          <w:rPrChange w:id="636" w:author="Autor">
            <w:rPr/>
          </w:rPrChange>
        </w:rPr>
        <w:t xml:space="preserve">ek </w:t>
      </w:r>
      <w:r w:rsidRPr="0083660A">
        <w:rPr>
          <w:rFonts w:ascii="Times New Roman" w:hAnsi="Times New Roman"/>
          <w:rPrChange w:id="637" w:author="Autor">
            <w:rPr/>
          </w:rPrChange>
        </w:rPr>
        <w:t>1 písm</w:t>
      </w:r>
      <w:r w:rsidR="000D0602" w:rsidRPr="0083660A">
        <w:rPr>
          <w:rFonts w:ascii="Times New Roman" w:hAnsi="Times New Roman"/>
          <w:rPrChange w:id="638" w:author="Autor">
            <w:rPr/>
          </w:rPrChange>
        </w:rPr>
        <w:t>eno</w:t>
      </w:r>
      <w:r w:rsidRPr="0083660A">
        <w:rPr>
          <w:rFonts w:ascii="Times New Roman" w:hAnsi="Times New Roman"/>
          <w:rPrChange w:id="639" w:author="Autor">
            <w:rPr/>
          </w:rPrChange>
        </w:rPr>
        <w:t xml:space="preserve"> b) VZP;</w:t>
      </w:r>
    </w:p>
    <w:p w14:paraId="1CA14817" w14:textId="77777777" w:rsidR="0095057C" w:rsidRPr="000E3433" w:rsidRDefault="00764BD1">
      <w:pPr>
        <w:spacing w:before="120" w:line="264" w:lineRule="auto"/>
        <w:ind w:left="540"/>
        <w:jc w:val="both"/>
        <w:pPrChange w:id="640" w:author="Autor">
          <w:pPr>
            <w:pStyle w:val="AODefPara"/>
            <w:numPr>
              <w:ilvl w:val="1"/>
              <w:numId w:val="20"/>
            </w:numPr>
            <w:tabs>
              <w:tab w:val="clear" w:pos="3600"/>
            </w:tabs>
            <w:spacing w:before="120" w:line="264" w:lineRule="auto"/>
            <w:ind w:left="567" w:firstLine="0"/>
          </w:pPr>
        </w:pPrChange>
      </w:pPr>
      <w:r w:rsidRPr="0083660A">
        <w:rPr>
          <w:rFonts w:ascii="Times New Roman" w:hAnsi="Times New Roman"/>
          <w:b/>
          <w:rPrChange w:id="641" w:author="Autor">
            <w:rPr>
              <w:b/>
              <w:bCs/>
            </w:rPr>
          </w:rPrChange>
        </w:rPr>
        <w:t>Začatie Verejného obstarávania</w:t>
      </w:r>
      <w:r w:rsidR="009F1CF6" w:rsidRPr="0083660A">
        <w:rPr>
          <w:rFonts w:ascii="Times New Roman" w:hAnsi="Times New Roman"/>
          <w:b/>
          <w:rPrChange w:id="642" w:author="Autor">
            <w:rPr>
              <w:b/>
              <w:bCs/>
            </w:rPr>
          </w:rPrChange>
        </w:rPr>
        <w:t>/</w:t>
      </w:r>
      <w:r w:rsidR="00430DD9" w:rsidRPr="0083660A">
        <w:rPr>
          <w:rFonts w:ascii="Times New Roman" w:hAnsi="Times New Roman"/>
          <w:b/>
          <w:rPrChange w:id="643" w:author="Autor">
            <w:rPr>
              <w:b/>
              <w:bCs/>
            </w:rPr>
          </w:rPrChange>
        </w:rPr>
        <w:t>obstarávania</w:t>
      </w:r>
      <w:r w:rsidRPr="0083660A">
        <w:rPr>
          <w:rFonts w:ascii="Times New Roman" w:hAnsi="Times New Roman"/>
          <w:b/>
          <w:rPrChange w:id="644" w:author="Autor">
            <w:rPr>
              <w:b/>
              <w:bCs/>
            </w:rPr>
          </w:rPrChange>
        </w:rPr>
        <w:t xml:space="preserve"> </w:t>
      </w:r>
      <w:r w:rsidRPr="0083660A">
        <w:rPr>
          <w:rFonts w:ascii="Times New Roman" w:hAnsi="Times New Roman"/>
          <w:rPrChange w:id="645" w:author="Autor">
            <w:rPr>
              <w:bCs/>
            </w:rPr>
          </w:rPrChange>
        </w:rPr>
        <w:t>alebo</w:t>
      </w:r>
      <w:r w:rsidRPr="0083660A">
        <w:rPr>
          <w:rFonts w:ascii="Times New Roman" w:hAnsi="Times New Roman"/>
          <w:b/>
          <w:rPrChange w:id="646" w:author="Autor">
            <w:rPr>
              <w:b/>
              <w:bCs/>
            </w:rPr>
          </w:rPrChange>
        </w:rPr>
        <w:t xml:space="preserve"> začatie VO </w:t>
      </w:r>
      <w:r w:rsidR="0095057C" w:rsidRPr="0083660A">
        <w:rPr>
          <w:rFonts w:ascii="Times New Roman" w:hAnsi="Times New Roman"/>
          <w:rPrChange w:id="647" w:author="Autor">
            <w:rPr>
              <w:b/>
              <w:bCs/>
            </w:rPr>
          </w:rPrChange>
        </w:rPr>
        <w:t>–</w:t>
      </w:r>
      <w:r w:rsidRPr="0083660A">
        <w:rPr>
          <w:rFonts w:ascii="Times New Roman" w:hAnsi="Times New Roman"/>
          <w:rPrChange w:id="648" w:author="Autor">
            <w:rPr>
              <w:b/>
              <w:bCs/>
            </w:rPr>
          </w:rPrChange>
        </w:rPr>
        <w:t xml:space="preserve"> </w:t>
      </w:r>
      <w:r w:rsidR="0095057C" w:rsidRPr="0083660A">
        <w:rPr>
          <w:rFonts w:ascii="Times New Roman" w:hAnsi="Times New Roman"/>
          <w:rPrChange w:id="649" w:author="Autor">
            <w:rPr>
              <w:bCs/>
            </w:rPr>
          </w:rPrChange>
        </w:rPr>
        <w:t xml:space="preserve">nastane </w:t>
      </w:r>
      <w:r w:rsidR="00DA757F" w:rsidRPr="0083660A">
        <w:rPr>
          <w:rFonts w:ascii="Times New Roman" w:hAnsi="Times New Roman"/>
          <w:rPrChange w:id="650" w:author="Autor">
            <w:rPr>
              <w:bCs/>
            </w:rPr>
          </w:rPrChange>
        </w:rPr>
        <w:t xml:space="preserve">vo vzťahu ku konkrétnemu Verejnému obstarávaniu </w:t>
      </w:r>
      <w:r w:rsidR="0095057C" w:rsidRPr="0083660A">
        <w:rPr>
          <w:rFonts w:ascii="Times New Roman" w:hAnsi="Times New Roman"/>
          <w:rPrChange w:id="651" w:author="Autor">
            <w:rPr>
              <w:bCs/>
            </w:rPr>
          </w:rPrChange>
        </w:rPr>
        <w:t xml:space="preserve">uskutočnením prvého z nasledovných úkonov: </w:t>
      </w:r>
    </w:p>
    <w:p w14:paraId="72575E17" w14:textId="77777777" w:rsidR="0095057C" w:rsidRPr="000E3433" w:rsidRDefault="00764BD1">
      <w:pPr>
        <w:pStyle w:val="Odsekzoznamu"/>
        <w:numPr>
          <w:ilvl w:val="0"/>
          <w:numId w:val="63"/>
        </w:numPr>
        <w:spacing w:before="120" w:line="264" w:lineRule="auto"/>
        <w:ind w:left="993" w:hanging="426"/>
        <w:pPrChange w:id="652" w:author="Autor">
          <w:pPr>
            <w:pStyle w:val="AODefPara"/>
            <w:numPr>
              <w:ilvl w:val="0"/>
              <w:numId w:val="44"/>
            </w:numPr>
            <w:tabs>
              <w:tab w:val="clear" w:pos="3600"/>
              <w:tab w:val="num" w:pos="927"/>
            </w:tabs>
            <w:spacing w:before="120" w:line="264" w:lineRule="auto"/>
            <w:ind w:left="927" w:hanging="360"/>
          </w:pPr>
        </w:pPrChange>
      </w:pPr>
      <w:commentRangeStart w:id="653"/>
      <w:r w:rsidRPr="0083660A">
        <w:rPr>
          <w:sz w:val="22"/>
          <w:szCs w:val="22"/>
          <w:rPrChange w:id="654" w:author="Autor">
            <w:rPr/>
          </w:rPrChange>
        </w:rPr>
        <w:t xml:space="preserve">predloženie dokumentácie k VO na výkon </w:t>
      </w:r>
      <w:r w:rsidR="00161C93" w:rsidRPr="0083660A">
        <w:rPr>
          <w:sz w:val="22"/>
          <w:szCs w:val="22"/>
          <w:rPrChange w:id="655" w:author="Autor">
            <w:rPr/>
          </w:rPrChange>
        </w:rPr>
        <w:t xml:space="preserve">prvej </w:t>
      </w:r>
      <w:r w:rsidRPr="0083660A">
        <w:rPr>
          <w:sz w:val="22"/>
          <w:szCs w:val="22"/>
          <w:rPrChange w:id="656" w:author="Autor">
            <w:rPr/>
          </w:rPrChange>
        </w:rPr>
        <w:t xml:space="preserve">ex-ante kontroly, ak je takáto kontrola vzhľadom na charakter zákazky povinná, </w:t>
      </w:r>
      <w:r w:rsidR="0095057C" w:rsidRPr="0083660A">
        <w:rPr>
          <w:sz w:val="22"/>
          <w:szCs w:val="22"/>
          <w:rPrChange w:id="657" w:author="Autor">
            <w:rPr/>
          </w:rPrChange>
        </w:rPr>
        <w:t>alebo</w:t>
      </w:r>
      <w:commentRangeEnd w:id="653"/>
      <w:r w:rsidR="00335ACA" w:rsidRPr="0083660A">
        <w:rPr>
          <w:rStyle w:val="Odkaznakomentr"/>
          <w:sz w:val="22"/>
          <w:szCs w:val="22"/>
          <w:lang w:val="x-none" w:eastAsia="x-none"/>
          <w:rPrChange w:id="658" w:author="Autor">
            <w:rPr>
              <w:rStyle w:val="Odkaznakomentr"/>
              <w:lang w:val="x-none" w:eastAsia="x-none"/>
            </w:rPr>
          </w:rPrChange>
        </w:rPr>
        <w:commentReference w:id="653"/>
      </w:r>
      <w:r w:rsidR="0095057C" w:rsidRPr="0083660A">
        <w:rPr>
          <w:sz w:val="22"/>
          <w:szCs w:val="22"/>
          <w:rPrChange w:id="659" w:author="Autor">
            <w:rPr/>
          </w:rPrChange>
        </w:rPr>
        <w:t xml:space="preserve"> </w:t>
      </w:r>
    </w:p>
    <w:p w14:paraId="1CC179FD" w14:textId="77777777" w:rsidR="0095057C" w:rsidRPr="000E3433" w:rsidRDefault="00764BD1">
      <w:pPr>
        <w:pStyle w:val="Odsekzoznamu"/>
        <w:numPr>
          <w:ilvl w:val="0"/>
          <w:numId w:val="63"/>
        </w:numPr>
        <w:spacing w:before="120" w:line="264" w:lineRule="auto"/>
        <w:ind w:left="993" w:hanging="426"/>
        <w:pPrChange w:id="660" w:author="Autor">
          <w:pPr>
            <w:pStyle w:val="AODefPara"/>
            <w:numPr>
              <w:ilvl w:val="0"/>
              <w:numId w:val="44"/>
            </w:numPr>
            <w:tabs>
              <w:tab w:val="clear" w:pos="3600"/>
              <w:tab w:val="num" w:pos="927"/>
            </w:tabs>
            <w:spacing w:before="120" w:line="264" w:lineRule="auto"/>
            <w:ind w:left="927" w:hanging="360"/>
          </w:pPr>
        </w:pPrChange>
      </w:pPr>
      <w:r w:rsidRPr="0083660A">
        <w:rPr>
          <w:sz w:val="22"/>
          <w:szCs w:val="22"/>
          <w:rPrChange w:id="661" w:author="Autor">
            <w:rPr/>
          </w:rPrChange>
        </w:rPr>
        <w:t xml:space="preserve">pri Verejných obstarávaniach, kde nie je povinne vykonávaná </w:t>
      </w:r>
      <w:r w:rsidR="00161C93" w:rsidRPr="0083660A">
        <w:rPr>
          <w:sz w:val="22"/>
          <w:szCs w:val="22"/>
          <w:rPrChange w:id="662" w:author="Autor">
            <w:rPr/>
          </w:rPrChange>
        </w:rPr>
        <w:t xml:space="preserve">prvá </w:t>
      </w:r>
      <w:r w:rsidRPr="0083660A">
        <w:rPr>
          <w:sz w:val="22"/>
          <w:szCs w:val="22"/>
          <w:rPrChange w:id="663" w:author="Autor">
            <w:rPr/>
          </w:rPrChange>
        </w:rPr>
        <w:t>ex-ante kontrola sa za začatie Verejného obstarávania považuje</w:t>
      </w:r>
      <w:r w:rsidR="0095057C" w:rsidRPr="0083660A">
        <w:rPr>
          <w:sz w:val="22"/>
          <w:szCs w:val="22"/>
          <w:rPrChange w:id="664" w:author="Autor">
            <w:rPr/>
          </w:rPrChange>
        </w:rPr>
        <w:t xml:space="preserve">: </w:t>
      </w:r>
    </w:p>
    <w:p w14:paraId="4571AC76" w14:textId="1E707B77" w:rsidR="0095057C" w:rsidRPr="000E3433" w:rsidRDefault="00764BD1">
      <w:pPr>
        <w:pStyle w:val="Odsekzoznamu"/>
        <w:numPr>
          <w:ilvl w:val="3"/>
          <w:numId w:val="61"/>
        </w:numPr>
        <w:spacing w:before="120" w:line="264" w:lineRule="auto"/>
        <w:ind w:hanging="530"/>
        <w:pPrChange w:id="665" w:author="Autor">
          <w:pPr>
            <w:pStyle w:val="AODefPara"/>
            <w:numPr>
              <w:ilvl w:val="3"/>
              <w:numId w:val="20"/>
            </w:numPr>
            <w:tabs>
              <w:tab w:val="clear" w:pos="3600"/>
              <w:tab w:val="num" w:pos="1440"/>
            </w:tabs>
            <w:spacing w:before="120" w:line="264" w:lineRule="auto"/>
            <w:ind w:left="1440" w:hanging="540"/>
          </w:pPr>
        </w:pPrChange>
      </w:pPr>
      <w:r w:rsidRPr="0083660A">
        <w:rPr>
          <w:sz w:val="22"/>
          <w:rPrChange w:id="666" w:author="Autor">
            <w:rPr/>
          </w:rPrChange>
        </w:rPr>
        <w:t xml:space="preserve">odoslanie oznámenia o vyhlásení Verejného obstarávania, </w:t>
      </w:r>
      <w:r w:rsidR="00DA757F" w:rsidRPr="0083660A">
        <w:rPr>
          <w:sz w:val="22"/>
          <w:rPrChange w:id="667" w:author="Autor">
            <w:rPr/>
          </w:rPrChange>
        </w:rPr>
        <w:t>alebo</w:t>
      </w:r>
    </w:p>
    <w:p w14:paraId="34F204A2" w14:textId="4D482819" w:rsidR="0095057C" w:rsidRPr="000E3433" w:rsidRDefault="00DA757F">
      <w:pPr>
        <w:pStyle w:val="Odsekzoznamu"/>
        <w:numPr>
          <w:ilvl w:val="3"/>
          <w:numId w:val="61"/>
        </w:numPr>
        <w:spacing w:before="120" w:line="264" w:lineRule="auto"/>
        <w:ind w:hanging="530"/>
        <w:pPrChange w:id="668" w:author="Autor">
          <w:pPr>
            <w:pStyle w:val="AODefPara"/>
            <w:numPr>
              <w:ilvl w:val="3"/>
              <w:numId w:val="20"/>
            </w:numPr>
            <w:tabs>
              <w:tab w:val="clear" w:pos="3600"/>
              <w:tab w:val="num" w:pos="1440"/>
            </w:tabs>
            <w:spacing w:before="120" w:line="264" w:lineRule="auto"/>
            <w:ind w:left="1440" w:hanging="540"/>
          </w:pPr>
        </w:pPrChange>
      </w:pPr>
      <w:r w:rsidRPr="0083660A">
        <w:rPr>
          <w:sz w:val="22"/>
          <w:rPrChange w:id="669" w:author="Autor">
            <w:rPr>
              <w:bCs/>
            </w:rPr>
          </w:rPrChange>
        </w:rPr>
        <w:t xml:space="preserve">odoslanie </w:t>
      </w:r>
      <w:r w:rsidR="00764BD1" w:rsidRPr="0083660A">
        <w:rPr>
          <w:sz w:val="22"/>
          <w:rPrChange w:id="670" w:author="Autor">
            <w:rPr>
              <w:bCs/>
            </w:rPr>
          </w:rPrChange>
        </w:rPr>
        <w:t xml:space="preserve">oznámenia použitého ako výzva na súťaž alebo </w:t>
      </w:r>
      <w:r w:rsidR="00E96899" w:rsidRPr="0083660A">
        <w:rPr>
          <w:sz w:val="22"/>
          <w:rPrChange w:id="671" w:author="Autor">
            <w:rPr>
              <w:bCs/>
            </w:rPr>
          </w:rPrChange>
        </w:rPr>
        <w:t xml:space="preserve">výzvy </w:t>
      </w:r>
      <w:r w:rsidR="00764BD1" w:rsidRPr="0083660A">
        <w:rPr>
          <w:sz w:val="22"/>
          <w:rPrChange w:id="672" w:author="Autor">
            <w:rPr>
              <w:bCs/>
            </w:rPr>
          </w:rPrChange>
        </w:rPr>
        <w:t>na predkladanie ponúk na zverejnenie</w:t>
      </w:r>
      <w:r w:rsidR="009F1CF6" w:rsidRPr="0083660A">
        <w:rPr>
          <w:sz w:val="22"/>
          <w:rPrChange w:id="673" w:author="Autor">
            <w:rPr>
              <w:bCs/>
            </w:rPr>
          </w:rPrChange>
        </w:rPr>
        <w:t xml:space="preserve">, alebo </w:t>
      </w:r>
    </w:p>
    <w:p w14:paraId="0A9F722B" w14:textId="4171729B" w:rsidR="005A515C" w:rsidRPr="000E3433" w:rsidDel="0083660A" w:rsidRDefault="005A515C">
      <w:pPr>
        <w:pStyle w:val="Odsekzoznamu"/>
        <w:numPr>
          <w:ilvl w:val="3"/>
          <w:numId w:val="61"/>
        </w:numPr>
        <w:spacing w:before="120" w:line="264" w:lineRule="auto"/>
        <w:ind w:hanging="530"/>
        <w:rPr>
          <w:del w:id="674" w:author="Autor"/>
        </w:rPr>
        <w:pPrChange w:id="675" w:author="Autor">
          <w:pPr>
            <w:pStyle w:val="AODefPara"/>
            <w:numPr>
              <w:ilvl w:val="3"/>
              <w:numId w:val="20"/>
            </w:numPr>
            <w:tabs>
              <w:tab w:val="clear" w:pos="3600"/>
              <w:tab w:val="num" w:pos="1440"/>
            </w:tabs>
            <w:spacing w:before="120" w:line="264" w:lineRule="auto"/>
            <w:ind w:left="1440" w:hanging="540"/>
          </w:pPr>
        </w:pPrChange>
      </w:pPr>
    </w:p>
    <w:p w14:paraId="35C5D92B" w14:textId="77777777" w:rsidR="00E96899" w:rsidRPr="000E3433" w:rsidRDefault="009F1CF6">
      <w:pPr>
        <w:pStyle w:val="Odsekzoznamu"/>
        <w:numPr>
          <w:ilvl w:val="3"/>
          <w:numId w:val="61"/>
        </w:numPr>
        <w:spacing w:before="120" w:line="264" w:lineRule="auto"/>
        <w:ind w:hanging="530"/>
        <w:pPrChange w:id="676" w:author="Autor">
          <w:pPr>
            <w:pStyle w:val="AODefPara"/>
            <w:numPr>
              <w:ilvl w:val="0"/>
              <w:numId w:val="0"/>
            </w:numPr>
            <w:tabs>
              <w:tab w:val="clear" w:pos="3600"/>
            </w:tabs>
            <w:spacing w:before="120" w:line="264" w:lineRule="auto"/>
            <w:ind w:left="720" w:firstLine="0"/>
          </w:pPr>
        </w:pPrChange>
      </w:pPr>
      <w:r w:rsidRPr="0083660A">
        <w:rPr>
          <w:sz w:val="22"/>
          <w:rPrChange w:id="677" w:author="Autor">
            <w:rPr>
              <w:bCs/>
            </w:rPr>
          </w:rPrChange>
        </w:rPr>
        <w:t>spustenie procesu zadávania zákazky v rámci elektronického trhoviska</w:t>
      </w:r>
      <w:r w:rsidR="00E96899" w:rsidRPr="0083660A">
        <w:rPr>
          <w:sz w:val="22"/>
          <w:rPrChange w:id="678" w:author="Autor">
            <w:rPr>
              <w:bCs/>
            </w:rPr>
          </w:rPrChange>
        </w:rPr>
        <w:t xml:space="preserve"> alebo</w:t>
      </w:r>
    </w:p>
    <w:p w14:paraId="43A8858E" w14:textId="7D483220" w:rsidR="00764BD1" w:rsidRPr="000E3433" w:rsidRDefault="00E96899">
      <w:pPr>
        <w:pStyle w:val="Odsekzoznamu"/>
        <w:numPr>
          <w:ilvl w:val="3"/>
          <w:numId w:val="61"/>
        </w:numPr>
        <w:spacing w:before="120" w:line="264" w:lineRule="auto"/>
        <w:ind w:hanging="530"/>
        <w:pPrChange w:id="679" w:author="Autor">
          <w:pPr>
            <w:pStyle w:val="AODefPara"/>
            <w:numPr>
              <w:ilvl w:val="3"/>
              <w:numId w:val="20"/>
            </w:numPr>
            <w:tabs>
              <w:tab w:val="clear" w:pos="3600"/>
              <w:tab w:val="num" w:pos="1440"/>
            </w:tabs>
            <w:spacing w:before="120" w:line="264" w:lineRule="auto"/>
            <w:ind w:left="1440" w:hanging="540"/>
          </w:pPr>
        </w:pPrChange>
      </w:pPr>
      <w:r w:rsidRPr="0083660A">
        <w:rPr>
          <w:sz w:val="22"/>
          <w:rPrChange w:id="680" w:author="Autor">
            <w:rPr>
              <w:bCs/>
            </w:rPr>
          </w:rPrChange>
        </w:rPr>
        <w:t>odoslanie výzvy na predkladanie ponúk vybraným záujemcom</w:t>
      </w:r>
      <w:r w:rsidR="00764BD1" w:rsidRPr="0083660A">
        <w:rPr>
          <w:sz w:val="22"/>
          <w:rPrChange w:id="681" w:author="Autor">
            <w:rPr>
              <w:bCs/>
            </w:rPr>
          </w:rPrChange>
        </w:rPr>
        <w:t>;</w:t>
      </w:r>
    </w:p>
    <w:p w14:paraId="33187619" w14:textId="2C3A45FC" w:rsidR="002F22D1" w:rsidRPr="0083660A" w:rsidRDefault="002F22D1">
      <w:pPr>
        <w:spacing w:before="120" w:line="264" w:lineRule="auto"/>
        <w:ind w:left="540"/>
        <w:jc w:val="both"/>
        <w:rPr>
          <w:b/>
          <w:rPrChange w:id="682" w:author="Autor">
            <w:rPr>
              <w:bCs/>
            </w:rPr>
          </w:rPrChange>
        </w:rPr>
        <w:pPrChange w:id="683" w:author="Autor">
          <w:pPr>
            <w:pStyle w:val="AODefPara"/>
            <w:numPr>
              <w:ilvl w:val="0"/>
              <w:numId w:val="0"/>
            </w:numPr>
            <w:tabs>
              <w:tab w:val="clear" w:pos="3600"/>
            </w:tabs>
            <w:spacing w:before="120" w:line="264" w:lineRule="auto"/>
            <w:ind w:left="540" w:firstLine="0"/>
          </w:pPr>
        </w:pPrChange>
      </w:pPr>
      <w:r w:rsidRPr="0083660A">
        <w:rPr>
          <w:rFonts w:ascii="Times New Roman" w:hAnsi="Times New Roman"/>
          <w:b/>
          <w:rPrChange w:id="684" w:author="Autor">
            <w:rPr>
              <w:b/>
              <w:bCs/>
            </w:rPr>
          </w:rPrChange>
        </w:rPr>
        <w:t xml:space="preserve">Zákon o finančnej kontrole a audite </w:t>
      </w:r>
      <w:r w:rsidRPr="0083660A">
        <w:rPr>
          <w:rFonts w:ascii="Times New Roman" w:hAnsi="Times New Roman"/>
          <w:rPrChange w:id="685" w:author="Autor">
            <w:rPr>
              <w:bCs/>
            </w:rPr>
          </w:rPrChange>
        </w:rPr>
        <w:t xml:space="preserve">- zákon č. </w:t>
      </w:r>
      <w:r w:rsidR="00FA48DE" w:rsidRPr="0083660A">
        <w:rPr>
          <w:rFonts w:ascii="Times New Roman" w:hAnsi="Times New Roman"/>
          <w:rPrChange w:id="686" w:author="Autor">
            <w:rPr>
              <w:bCs/>
            </w:rPr>
          </w:rPrChange>
        </w:rPr>
        <w:t>357</w:t>
      </w:r>
      <w:r w:rsidRPr="0083660A">
        <w:rPr>
          <w:rFonts w:ascii="Times New Roman" w:hAnsi="Times New Roman"/>
          <w:rPrChange w:id="687" w:author="Autor">
            <w:rPr>
              <w:bCs/>
            </w:rPr>
          </w:rPrChange>
        </w:rPr>
        <w:t>/201</w:t>
      </w:r>
      <w:r w:rsidR="00FA48DE" w:rsidRPr="0083660A">
        <w:rPr>
          <w:rFonts w:ascii="Times New Roman" w:hAnsi="Times New Roman"/>
          <w:rPrChange w:id="688" w:author="Autor">
            <w:rPr>
              <w:bCs/>
            </w:rPr>
          </w:rPrChange>
        </w:rPr>
        <w:t>5</w:t>
      </w:r>
      <w:r w:rsidRPr="0083660A">
        <w:rPr>
          <w:rFonts w:ascii="Times New Roman" w:hAnsi="Times New Roman"/>
          <w:rPrChange w:id="689" w:author="Autor">
            <w:rPr>
              <w:bCs/>
            </w:rPr>
          </w:rPrChange>
        </w:rPr>
        <w:t xml:space="preserve"> Z. z. o finančnej kontrole a audite a o zmene a doplnení niektorých zákonov</w:t>
      </w:r>
      <w:ins w:id="690" w:author="Autor">
        <w:r w:rsidR="00414023" w:rsidRPr="0083660A">
          <w:rPr>
            <w:rFonts w:ascii="Times New Roman" w:hAnsi="Times New Roman"/>
            <w:rPrChange w:id="691" w:author="Autor">
              <w:rPr>
                <w:bCs/>
              </w:rPr>
            </w:rPrChange>
          </w:rPr>
          <w:t xml:space="preserve"> </w:t>
        </w:r>
        <w:r w:rsidR="00565874" w:rsidRPr="0083660A">
          <w:rPr>
            <w:rFonts w:ascii="Times New Roman" w:hAnsi="Times New Roman"/>
            <w:rPrChange w:id="692" w:author="Autor">
              <w:rPr>
                <w:bCs/>
              </w:rPr>
            </w:rPrChange>
          </w:rPr>
          <w:t xml:space="preserve">v </w:t>
        </w:r>
        <w:r w:rsidR="0087641F" w:rsidRPr="0083660A">
          <w:rPr>
            <w:rFonts w:ascii="Times New Roman" w:hAnsi="Times New Roman"/>
            <w:rPrChange w:id="693" w:author="Autor">
              <w:rPr>
                <w:bCs/>
              </w:rPr>
            </w:rPrChange>
          </w:rPr>
          <w:t>znení neskorších predpisov</w:t>
        </w:r>
      </w:ins>
      <w:r w:rsidRPr="0083660A">
        <w:rPr>
          <w:rFonts w:ascii="Times New Roman" w:hAnsi="Times New Roman"/>
          <w:rPrChange w:id="694" w:author="Autor">
            <w:rPr>
              <w:bCs/>
            </w:rPr>
          </w:rPrChange>
        </w:rPr>
        <w:t>;</w:t>
      </w:r>
    </w:p>
    <w:p w14:paraId="4C776AEF" w14:textId="77777777" w:rsidR="007A714C" w:rsidRPr="0083660A" w:rsidRDefault="002F22D1">
      <w:pPr>
        <w:spacing w:before="120" w:line="264" w:lineRule="auto"/>
        <w:ind w:left="540"/>
        <w:jc w:val="both"/>
        <w:rPr>
          <w:b/>
          <w:rPrChange w:id="695" w:author="Autor">
            <w:rPr/>
          </w:rPrChange>
        </w:rPr>
        <w:pPrChange w:id="696" w:author="Autor">
          <w:pPr>
            <w:pStyle w:val="AODefPara"/>
            <w:numPr>
              <w:ilvl w:val="0"/>
              <w:numId w:val="0"/>
            </w:numPr>
            <w:tabs>
              <w:tab w:val="clear" w:pos="3600"/>
            </w:tabs>
            <w:spacing w:before="120" w:line="264" w:lineRule="auto"/>
            <w:ind w:left="540" w:firstLine="0"/>
          </w:pPr>
        </w:pPrChange>
      </w:pPr>
      <w:r w:rsidRPr="0083660A">
        <w:rPr>
          <w:rFonts w:ascii="Times New Roman" w:hAnsi="Times New Roman"/>
          <w:b/>
          <w:rPrChange w:id="697" w:author="Autor">
            <w:rPr>
              <w:b/>
            </w:rPr>
          </w:rPrChange>
        </w:rPr>
        <w:t xml:space="preserve">Zákon o verejnom obstarávaní </w:t>
      </w:r>
      <w:r w:rsidRPr="0083660A">
        <w:rPr>
          <w:rFonts w:ascii="Times New Roman" w:hAnsi="Times New Roman"/>
          <w:b/>
          <w:rPrChange w:id="698" w:author="Autor">
            <w:rPr/>
          </w:rPrChange>
        </w:rPr>
        <w:t>alebo</w:t>
      </w:r>
      <w:r w:rsidRPr="0083660A">
        <w:rPr>
          <w:rFonts w:ascii="Times New Roman" w:hAnsi="Times New Roman"/>
          <w:b/>
          <w:rPrChange w:id="699" w:author="Autor">
            <w:rPr>
              <w:b/>
            </w:rPr>
          </w:rPrChange>
        </w:rPr>
        <w:t xml:space="preserve"> zákon o VO </w:t>
      </w:r>
      <w:r w:rsidRPr="0083660A">
        <w:rPr>
          <w:rFonts w:ascii="Times New Roman" w:hAnsi="Times New Roman"/>
          <w:rPrChange w:id="700" w:author="Autor">
            <w:rPr/>
          </w:rPrChange>
        </w:rPr>
        <w:t xml:space="preserve">– </w:t>
      </w:r>
      <w:r w:rsidR="007A714C" w:rsidRPr="0083660A">
        <w:rPr>
          <w:rFonts w:ascii="Times New Roman" w:hAnsi="Times New Roman"/>
          <w:rPrChange w:id="701" w:author="Autor">
            <w:rPr/>
          </w:rPrChange>
        </w:rPr>
        <w:t>zákon č. 343/2015 Z.</w:t>
      </w:r>
      <w:r w:rsidR="00161C93" w:rsidRPr="0083660A">
        <w:rPr>
          <w:rFonts w:ascii="Times New Roman" w:hAnsi="Times New Roman"/>
          <w:rPrChange w:id="702" w:author="Autor">
            <w:rPr/>
          </w:rPrChange>
        </w:rPr>
        <w:t xml:space="preserve"> </w:t>
      </w:r>
      <w:r w:rsidR="007A714C" w:rsidRPr="0083660A">
        <w:rPr>
          <w:rFonts w:ascii="Times New Roman" w:hAnsi="Times New Roman"/>
          <w:rPrChange w:id="703" w:author="Autor">
            <w:rPr/>
          </w:rPrChange>
        </w:rPr>
        <w:t xml:space="preserve">z. </w:t>
      </w:r>
      <w:r w:rsidR="005E6C80" w:rsidRPr="0083660A">
        <w:rPr>
          <w:rFonts w:ascii="Times New Roman" w:hAnsi="Times New Roman"/>
          <w:rPrChange w:id="704" w:author="Autor">
            <w:rPr/>
          </w:rPrChange>
        </w:rPr>
        <w:t>o verejnom obstarávaní a o zmene a doplnení niektorých zákonov</w:t>
      </w:r>
      <w:r w:rsidR="00161C93" w:rsidRPr="0083660A">
        <w:rPr>
          <w:rFonts w:ascii="Times New Roman" w:hAnsi="Times New Roman"/>
          <w:rPrChange w:id="705" w:author="Autor">
            <w:rPr/>
          </w:rPrChange>
        </w:rPr>
        <w:t xml:space="preserve"> v znení neskorších predpisov</w:t>
      </w:r>
      <w:r w:rsidR="007A714C" w:rsidRPr="0083660A">
        <w:rPr>
          <w:rFonts w:ascii="Times New Roman" w:hAnsi="Times New Roman"/>
          <w:rPrChange w:id="706" w:author="Autor">
            <w:rPr/>
          </w:rPrChange>
        </w:rPr>
        <w:t>;</w:t>
      </w:r>
    </w:p>
    <w:p w14:paraId="1C4E221A" w14:textId="77777777" w:rsidR="007A714C" w:rsidRPr="0083660A" w:rsidRDefault="007A714C">
      <w:pPr>
        <w:spacing w:before="120" w:line="264" w:lineRule="auto"/>
        <w:ind w:left="540"/>
        <w:jc w:val="both"/>
        <w:rPr>
          <w:b/>
          <w:rPrChange w:id="707" w:author="Autor">
            <w:rPr/>
          </w:rPrChange>
        </w:rPr>
        <w:pPrChange w:id="708" w:author="Autor">
          <w:pPr>
            <w:pStyle w:val="AODefPara"/>
            <w:numPr>
              <w:ilvl w:val="0"/>
              <w:numId w:val="0"/>
            </w:numPr>
            <w:tabs>
              <w:tab w:val="clear" w:pos="3600"/>
            </w:tabs>
            <w:spacing w:before="120" w:line="264" w:lineRule="auto"/>
            <w:ind w:left="540" w:firstLine="0"/>
          </w:pPr>
        </w:pPrChange>
      </w:pPr>
      <w:r w:rsidRPr="0083660A">
        <w:rPr>
          <w:rFonts w:ascii="Times New Roman" w:hAnsi="Times New Roman"/>
          <w:b/>
          <w:rPrChange w:id="709" w:author="Autor">
            <w:rPr>
              <w:b/>
            </w:rPr>
          </w:rPrChange>
        </w:rPr>
        <w:t>Zákon č. 25/2006 Z.</w:t>
      </w:r>
      <w:r w:rsidRPr="0083660A">
        <w:rPr>
          <w:rFonts w:ascii="Times New Roman" w:hAnsi="Times New Roman"/>
          <w:b/>
          <w:rPrChange w:id="710" w:author="Autor">
            <w:rPr/>
          </w:rPrChange>
        </w:rPr>
        <w:t xml:space="preserve"> </w:t>
      </w:r>
      <w:r w:rsidRPr="0083660A">
        <w:rPr>
          <w:rFonts w:ascii="Times New Roman" w:hAnsi="Times New Roman"/>
          <w:b/>
          <w:rPrChange w:id="711" w:author="Autor">
            <w:rPr>
              <w:b/>
            </w:rPr>
          </w:rPrChange>
        </w:rPr>
        <w:t>z.</w:t>
      </w:r>
      <w:r w:rsidRPr="0083660A">
        <w:rPr>
          <w:rFonts w:ascii="Times New Roman" w:hAnsi="Times New Roman"/>
          <w:rPrChange w:id="712" w:author="Autor">
            <w:rPr/>
          </w:rPrChange>
        </w:rPr>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713"/>
      <w:commentRangeStart w:id="714"/>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713"/>
    <w:commentRangeEnd w:id="714"/>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713"/>
      </w:r>
      <w:r w:rsidRPr="00067253">
        <w:rPr>
          <w:rStyle w:val="Odkaznakomentr"/>
          <w:rFonts w:ascii="Times New Roman" w:hAnsi="Times New Roman"/>
          <w:sz w:val="22"/>
          <w:lang w:val="x-none"/>
        </w:rPr>
        <w:commentReference w:id="714"/>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2AC2E5DF"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ins w:id="715" w:author="Autor">
        <w:r w:rsidR="00825192">
          <w:rPr>
            <w:rFonts w:ascii="Times New Roman" w:hAnsi="Times New Roman"/>
            <w:bCs/>
          </w:rPr>
          <w:t>;</w:t>
        </w:r>
      </w:ins>
      <w:del w:id="716" w:author="Autor">
        <w:r w:rsidRPr="00307126" w:rsidDel="00825192">
          <w:rPr>
            <w:rFonts w:ascii="Times New Roman" w:hAnsi="Times New Roman"/>
            <w:bCs/>
          </w:rPr>
          <w:delText>.</w:delText>
        </w:r>
      </w:del>
      <w:r w:rsidRPr="00307126">
        <w:rPr>
          <w:rFonts w:ascii="Times New Roman" w:hAnsi="Times New Roman"/>
          <w:bCs/>
        </w:rPr>
        <w:t xml:space="preserv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w:t>
      </w:r>
      <w:r w:rsidRPr="00307126">
        <w:rPr>
          <w:rFonts w:ascii="Times New Roman" w:hAnsi="Times New Roman"/>
        </w:rPr>
        <w:lastRenderedPageBreak/>
        <w:t>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717"/>
      <w:r w:rsidR="00156C07" w:rsidRPr="00307126">
        <w:rPr>
          <w:rFonts w:ascii="Times New Roman" w:hAnsi="Times New Roman"/>
        </w:rPr>
        <w:t>a zdroja pro-rata</w:t>
      </w:r>
      <w:commentRangeEnd w:id="717"/>
      <w:r w:rsidR="00E47083">
        <w:rPr>
          <w:rStyle w:val="Odkaznakomentr"/>
          <w:rFonts w:ascii="Times New Roman" w:eastAsia="Times New Roman" w:hAnsi="Times New Roman"/>
          <w:lang w:val="x-none" w:eastAsia="x-none"/>
        </w:rPr>
        <w:commentReference w:id="717"/>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w:t>
      </w:r>
      <w:r w:rsidRPr="00307126">
        <w:rPr>
          <w:rFonts w:ascii="Times New Roman" w:hAnsi="Times New Roman"/>
        </w:rPr>
        <w:lastRenderedPageBreak/>
        <w:t xml:space="preserve">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718"/>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719"/>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719"/>
      <w:r w:rsidR="00C1199A" w:rsidRPr="00307126">
        <w:rPr>
          <w:rStyle w:val="Odkaznakomentr"/>
          <w:rFonts w:ascii="Times New Roman" w:eastAsia="Times New Roman" w:hAnsi="Times New Roman"/>
          <w:sz w:val="22"/>
          <w:szCs w:val="22"/>
          <w:lang w:eastAsia="sk-SK"/>
        </w:rPr>
        <w:commentReference w:id="719"/>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718"/>
      <w:r w:rsidR="009C6F75" w:rsidRPr="00773D77">
        <w:rPr>
          <w:rStyle w:val="Odkaznakomentr"/>
          <w:rFonts w:ascii="Times New Roman" w:hAnsi="Times New Roman"/>
          <w:sz w:val="22"/>
          <w:lang w:val="x-none"/>
        </w:rPr>
        <w:commentReference w:id="718"/>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ins w:id="720" w:author="Autor">
        <w:r w:rsidR="003D03CA" w:rsidRPr="00B4192A">
          <w:t xml:space="preserve">VEREJNÉ </w:t>
        </w:r>
      </w:ins>
      <w:r w:rsidRPr="00307126">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w:t>
      </w:r>
      <w:r w:rsidR="005E6C80" w:rsidRPr="00F557E6">
        <w:rPr>
          <w:rFonts w:ascii="Times New Roman" w:hAnsi="Times New Roman"/>
        </w:rPr>
        <w:lastRenderedPageBreak/>
        <w:t xml:space="preserve">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28492548"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F557E6">
        <w:rPr>
          <w:rFonts w:ascii="Times New Roman" w:hAnsi="Times New Roman"/>
        </w:rPr>
        <w:t xml:space="preserve">preukázateľného začatia postupu zadávania zákazky bude </w:t>
      </w:r>
      <w:r w:rsidRPr="00F557E6">
        <w:rPr>
          <w:rFonts w:ascii="Times New Roman" w:hAnsi="Times New Roman"/>
        </w:rPr>
        <w:t>prijímateľ</w:t>
      </w:r>
      <w:r w:rsidR="00E67226" w:rsidRPr="00F557E6">
        <w:rPr>
          <w:rFonts w:ascii="Times New Roman" w:hAnsi="Times New Roman"/>
        </w:rPr>
        <w:t xml:space="preserve"> postupovať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zákona </w:t>
      </w:r>
      <w:r w:rsidR="007275F1" w:rsidRPr="00F557E6">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57A86117"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ins w:id="721" w:author="Autor">
        <w:r w:rsidR="00C87DB5">
          <w:rPr>
            <w:rFonts w:ascii="Times New Roman" w:hAnsi="Times New Roman"/>
          </w:rPr>
          <w:t xml:space="preserve">30 </w:t>
        </w:r>
      </w:ins>
      <w:del w:id="722" w:author="Autor">
        <w:r w:rsidR="00C31810" w:rsidRPr="00307126" w:rsidDel="00C87DB5">
          <w:rPr>
            <w:rFonts w:ascii="Times New Roman" w:hAnsi="Times New Roman"/>
          </w:rPr>
          <w:delText>1</w:delText>
        </w:r>
        <w:r w:rsidR="00685086" w:rsidRPr="00307126" w:rsidDel="00C87DB5">
          <w:rPr>
            <w:rFonts w:ascii="Times New Roman" w:hAnsi="Times New Roman"/>
          </w:rPr>
          <w:delText>5</w:delText>
        </w:r>
      </w:del>
      <w:r w:rsidR="00685086" w:rsidRPr="00307126">
        <w:rPr>
          <w:rFonts w:ascii="Times New Roman" w:hAnsi="Times New Roman"/>
        </w:rPr>
        <w:t xml:space="preserve">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509258DC" w:rsidR="003C0F18" w:rsidRPr="00307126" w:rsidRDefault="003C0F18" w:rsidP="00DC1ADB">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w:t>
      </w:r>
      <w:del w:id="723" w:author="Autor">
        <w:r w:rsidR="00E96899" w:rsidRPr="00625D83" w:rsidDel="00946AC2">
          <w:rPr>
            <w:rFonts w:ascii="Times New Roman" w:hAnsi="Times New Roman"/>
          </w:rPr>
          <w:delText xml:space="preserve"> </w:delText>
        </w:r>
      </w:del>
      <w:r w:rsidR="00E96899" w:rsidRPr="00625D83">
        <w:rPr>
          <w:rFonts w:ascii="Times New Roman" w:hAnsi="Times New Roman"/>
        </w:rPr>
        <w:t>2014+</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 cez ITMS2014+</w:t>
      </w:r>
      <w:r w:rsidRPr="00307126">
        <w:rPr>
          <w:rFonts w:ascii="Times New Roman" w:hAnsi="Times New Roman"/>
        </w:rPr>
        <w:t xml:space="preserve">.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w:t>
      </w:r>
      <w:del w:id="724" w:author="Autor">
        <w:r w:rsidRPr="00307126" w:rsidDel="00946AC2">
          <w:rPr>
            <w:rFonts w:ascii="Times New Roman" w:hAnsi="Times New Roman"/>
          </w:rPr>
          <w:delText xml:space="preserve"> </w:delText>
        </w:r>
      </w:del>
      <w:r w:rsidRPr="00307126">
        <w:rPr>
          <w:rFonts w:ascii="Times New Roman" w:hAnsi="Times New Roman"/>
        </w:rPr>
        <w:t>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 xml:space="preserve">v závislosti od hodnoty a typu zákazky, pričom uvedená povinnosť platí pre všetkých </w:t>
      </w:r>
      <w:ins w:id="725" w:author="Autor">
        <w:r w:rsidR="008F0A11">
          <w:rPr>
            <w:rFonts w:ascii="Times New Roman" w:hAnsi="Times New Roman"/>
          </w:rPr>
          <w:t>P</w:t>
        </w:r>
      </w:ins>
      <w:del w:id="726" w:author="Autor">
        <w:r w:rsidRPr="00307126" w:rsidDel="008F0A11">
          <w:rPr>
            <w:rFonts w:ascii="Times New Roman" w:hAnsi="Times New Roman"/>
          </w:rPr>
          <w:delText>p</w:delText>
        </w:r>
      </w:del>
      <w:r w:rsidRPr="00307126">
        <w:rPr>
          <w:rFonts w:ascii="Times New Roman" w:hAnsi="Times New Roman"/>
        </w:rPr>
        <w:t>rijímateľov</w:t>
      </w:r>
      <w:r w:rsidR="00E612A9" w:rsidRPr="00307126">
        <w:rPr>
          <w:rFonts w:ascii="Times New Roman" w:hAnsi="Times New Roman"/>
        </w:rPr>
        <w:t xml:space="preserve"> </w:t>
      </w:r>
      <w:r w:rsidR="00760145" w:rsidRPr="00307126">
        <w:rPr>
          <w:rFonts w:ascii="Times New Roman" w:hAnsi="Times New Roman"/>
        </w:rPr>
        <w:t xml:space="preserve">(pozn. uvedená povinnosť platí pre všetkých </w:t>
      </w:r>
      <w:ins w:id="727" w:author="Autor">
        <w:r w:rsidR="008F0A11">
          <w:rPr>
            <w:rFonts w:ascii="Times New Roman" w:hAnsi="Times New Roman"/>
          </w:rPr>
          <w:t>P</w:t>
        </w:r>
      </w:ins>
      <w:del w:id="728" w:author="Autor">
        <w:r w:rsidR="00760145" w:rsidRPr="00307126" w:rsidDel="008F0A11">
          <w:rPr>
            <w:rFonts w:ascii="Times New Roman" w:hAnsi="Times New Roman"/>
          </w:rPr>
          <w:delText>p</w:delText>
        </w:r>
      </w:del>
      <w:r w:rsidR="00760145" w:rsidRPr="00307126">
        <w:rPr>
          <w:rFonts w:ascii="Times New Roman" w:hAnsi="Times New Roman"/>
        </w:rPr>
        <w:t>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w:t>
      </w:r>
      <w:r w:rsidR="00E96899" w:rsidRPr="00C75AB2">
        <w:rPr>
          <w:rFonts w:ascii="Times New Roman" w:hAnsi="Times New Roman"/>
        </w:rPr>
        <w:t>Poskytovate</w:t>
      </w:r>
      <w:r w:rsidR="00E96899" w:rsidRPr="00625D83">
        <w:rPr>
          <w:rFonts w:ascii="Times New Roman" w:hAnsi="Times New Roman"/>
        </w:rPr>
        <w:t xml:space="preserve">ľ je </w:t>
      </w:r>
      <w:r w:rsidR="00D50912">
        <w:rPr>
          <w:rFonts w:ascii="Times New Roman" w:hAnsi="Times New Roman"/>
        </w:rPr>
        <w:t>v Právnom dokumente</w:t>
      </w:r>
      <w:r w:rsidR="00E96899" w:rsidRPr="00625D83">
        <w:rPr>
          <w:rFonts w:ascii="Times New Roman" w:hAnsi="Times New Roman"/>
        </w:rPr>
        <w:t xml:space="preserve"> oprávnený určiť povinnosť predkladania dokumentácie cez ITMS</w:t>
      </w:r>
      <w:del w:id="729" w:author="Autor">
        <w:r w:rsidR="00E96899" w:rsidRPr="00625D83" w:rsidDel="00946AC2">
          <w:rPr>
            <w:rFonts w:ascii="Times New Roman" w:hAnsi="Times New Roman"/>
          </w:rPr>
          <w:delText xml:space="preserve"> </w:delText>
        </w:r>
      </w:del>
      <w:r w:rsidR="00E96899" w:rsidRPr="00625D83">
        <w:rPr>
          <w:rFonts w:ascii="Times New Roman" w:hAnsi="Times New Roman"/>
        </w:rPr>
        <w:t xml:space="preserve">2014+ aj </w:t>
      </w:r>
      <w:r w:rsidR="00D50912">
        <w:rPr>
          <w:rFonts w:ascii="Times New Roman" w:hAnsi="Times New Roman"/>
        </w:rPr>
        <w:t xml:space="preserve">v prípade </w:t>
      </w:r>
      <w:r w:rsidR="00E96899" w:rsidRPr="00625D83">
        <w:rPr>
          <w:rFonts w:ascii="Times New Roman" w:hAnsi="Times New Roman"/>
        </w:rPr>
        <w:t xml:space="preserve">inej </w:t>
      </w:r>
      <w:r w:rsidR="00D50912">
        <w:rPr>
          <w:rFonts w:ascii="Times New Roman" w:hAnsi="Times New Roman"/>
        </w:rPr>
        <w:t xml:space="preserve">dokumentácie, </w:t>
      </w:r>
      <w:r w:rsidR="00E96899" w:rsidRPr="00625D83">
        <w:rPr>
          <w:rFonts w:ascii="Times New Roman" w:hAnsi="Times New Roman"/>
        </w:rPr>
        <w:t xml:space="preserve">ako je </w:t>
      </w:r>
      <w:r w:rsidR="00D50912">
        <w:rPr>
          <w:rFonts w:ascii="Times New Roman" w:hAnsi="Times New Roman"/>
        </w:rPr>
        <w:t xml:space="preserve">dokumentácia </w:t>
      </w:r>
      <w:r w:rsidR="00E96899" w:rsidRPr="00625D83">
        <w:rPr>
          <w:rFonts w:ascii="Times New Roman" w:hAnsi="Times New Roman"/>
        </w:rPr>
        <w:t>definovan</w:t>
      </w:r>
      <w:r w:rsidR="00D50912">
        <w:rPr>
          <w:rFonts w:ascii="Times New Roman" w:hAnsi="Times New Roman"/>
        </w:rPr>
        <w:t>á</w:t>
      </w:r>
      <w:r w:rsidR="00E96899" w:rsidRPr="00625D83">
        <w:rPr>
          <w:rFonts w:ascii="Times New Roman" w:hAnsi="Times New Roman"/>
        </w:rPr>
        <w:t xml:space="preserve"> v</w:t>
      </w:r>
      <w:r w:rsidR="00D50912">
        <w:rPr>
          <w:rFonts w:ascii="Times New Roman" w:hAnsi="Times New Roman"/>
        </w:rPr>
        <w:t> </w:t>
      </w:r>
      <w:r w:rsidR="00E96899" w:rsidRPr="00625D83">
        <w:rPr>
          <w:rFonts w:ascii="Times New Roman" w:hAnsi="Times New Roman"/>
        </w:rPr>
        <w:t>pred</w:t>
      </w:r>
      <w:r w:rsidR="00D50912">
        <w:rPr>
          <w:rFonts w:ascii="Times New Roman" w:hAnsi="Times New Roman"/>
        </w:rPr>
        <w:t xml:space="preserve">chádzajúcej </w:t>
      </w:r>
      <w:r w:rsidR="00E96899" w:rsidRPr="00625D83">
        <w:rPr>
          <w:rFonts w:ascii="Times New Roman" w:hAnsi="Times New Roman"/>
        </w:rPr>
        <w:t xml:space="preserve">vete, pričom stanovenie tejto povinnosti závisí najmä od povahy konkrétneho dokumentu, od skutočnosti či je jeho elektronická podoba využívaná alebo zverejňovaná aj v iných informačných systémoch, </w:t>
      </w:r>
      <w:r w:rsidR="00D50912">
        <w:rPr>
          <w:rFonts w:ascii="Times New Roman" w:hAnsi="Times New Roman"/>
        </w:rPr>
        <w:t xml:space="preserve">resp., </w:t>
      </w:r>
      <w:r w:rsidR="00E96899" w:rsidRPr="00625D83">
        <w:rPr>
          <w:rFonts w:ascii="Times New Roman" w:hAnsi="Times New Roman"/>
        </w:rPr>
        <w:t>či je elektronicky dostupná aj bez neprimeraných administratívnych a technických nárokov na kapacity Prijímateľa.</w:t>
      </w:r>
      <w:r w:rsidR="00E96899">
        <w:rPr>
          <w:rFonts w:ascii="Times New Roman" w:hAnsi="Times New Roman"/>
        </w:rPr>
        <w:t xml:space="preserve"> Poskytovateľ</w:t>
      </w:r>
      <w:r w:rsidR="00EA3175" w:rsidRPr="00307126">
        <w:rPr>
          <w:rFonts w:ascii="Times New Roman" w:hAnsi="Times New Roman"/>
        </w:rPr>
        <w:t xml:space="preserve"> je povinný s ohľadom na podmienky uvedené v predošlej vete vyžadovať predloženie dokumentácie cez ITMS</w:t>
      </w:r>
      <w:del w:id="730" w:author="Autor">
        <w:r w:rsidR="00EA3175" w:rsidRPr="00307126" w:rsidDel="00946AC2">
          <w:rPr>
            <w:rFonts w:ascii="Times New Roman" w:hAnsi="Times New Roman"/>
          </w:rPr>
          <w:delText xml:space="preserve"> </w:delText>
        </w:r>
      </w:del>
      <w:r w:rsidR="00EA3175" w:rsidRPr="00307126">
        <w:rPr>
          <w:rFonts w:ascii="Times New Roman" w:hAnsi="Times New Roman"/>
        </w:rPr>
        <w:t xml:space="preserve">2014+ aj v prípade zákaziek realizovaných s využitím elektronického trhoviska a zákaziek s nízkou hodnotou, pričom rozsah takto predkladanej dokumentácie určí </w:t>
      </w:r>
      <w:r w:rsidR="00E96899">
        <w:rPr>
          <w:rFonts w:ascii="Times New Roman" w:hAnsi="Times New Roman"/>
        </w:rPr>
        <w:t>Poskytovateľ</w:t>
      </w:r>
      <w:r w:rsidR="00EA3175" w:rsidRPr="00307126">
        <w:rPr>
          <w:rFonts w:ascii="Times New Roman" w:hAnsi="Times New Roman"/>
        </w:rPr>
        <w:t xml:space="preserve">. </w:t>
      </w:r>
      <w:r w:rsidRPr="00307126">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491A08">
        <w:rPr>
          <w:rFonts w:ascii="Times New Roman" w:hAnsi="Times New Roman"/>
        </w:rPr>
        <w:t xml:space="preserve"> </w:t>
      </w:r>
      <w:r w:rsidR="00491A08" w:rsidRPr="00307126">
        <w:rPr>
          <w:rFonts w:ascii="Times New Roman" w:hAnsi="Times New Roman"/>
        </w:rPr>
        <w:t>predkladanej</w:t>
      </w:r>
      <w:r w:rsidR="00491A08">
        <w:rPr>
          <w:rFonts w:ascii="Times New Roman" w:hAnsi="Times New Roman"/>
        </w:rPr>
        <w:t xml:space="preserve"> cez ITMS</w:t>
      </w:r>
      <w:del w:id="731" w:author="Autor">
        <w:r w:rsidR="00491A08" w:rsidDel="00946AC2">
          <w:rPr>
            <w:rFonts w:ascii="Times New Roman" w:hAnsi="Times New Roman"/>
          </w:rPr>
          <w:delText xml:space="preserve"> </w:delText>
        </w:r>
      </w:del>
      <w:r w:rsidR="00491A08">
        <w:rPr>
          <w:rFonts w:ascii="Times New Roman" w:hAnsi="Times New Roman"/>
        </w:rPr>
        <w:t>2014+</w:t>
      </w:r>
      <w:r w:rsidRPr="00307126">
        <w:rPr>
          <w:rFonts w:ascii="Times New Roman" w:hAnsi="Times New Roman"/>
        </w:rPr>
        <w:t xml:space="preserve">,  a vyhlásenie, že predkladaná </w:t>
      </w:r>
      <w:r w:rsidR="00E96899" w:rsidRPr="00307126">
        <w:rPr>
          <w:rFonts w:ascii="Times New Roman" w:hAnsi="Times New Roman"/>
        </w:rPr>
        <w:t>dokumentáci</w:t>
      </w:r>
      <w:r w:rsidR="00E96899">
        <w:rPr>
          <w:rFonts w:ascii="Times New Roman" w:hAnsi="Times New Roman"/>
        </w:rPr>
        <w:t>a</w:t>
      </w:r>
      <w:r w:rsidR="00E96899" w:rsidRPr="00307126">
        <w:rPr>
          <w:rFonts w:ascii="Times New Roman" w:hAnsi="Times New Roman"/>
        </w:rPr>
        <w:t xml:space="preserve"> </w:t>
      </w:r>
      <w:r w:rsidRPr="00307126">
        <w:rPr>
          <w:rFonts w:ascii="Times New Roman" w:hAnsi="Times New Roman"/>
        </w:rPr>
        <w:t xml:space="preserve">je úplná, kompletná a je totožná s originálom dokumentácie obstarávania služieb, tovarov, </w:t>
      </w:r>
      <w:r w:rsidRPr="00307126">
        <w:rPr>
          <w:rFonts w:ascii="Times New Roman" w:hAnsi="Times New Roman"/>
        </w:rPr>
        <w:lastRenderedPageBreak/>
        <w:t xml:space="preserve">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del w:id="732" w:author="Autor">
        <w:r w:rsidR="008C76B1" w:rsidRPr="00307126" w:rsidDel="00FD4EE9">
          <w:rPr>
            <w:rFonts w:ascii="Times New Roman" w:hAnsi="Times New Roman"/>
          </w:rPr>
          <w:delText>5</w:delText>
        </w:r>
      </w:del>
      <w:ins w:id="733" w:author="Autor">
        <w:r w:rsidR="00FD4EE9">
          <w:rPr>
            <w:rFonts w:ascii="Times New Roman" w:hAnsi="Times New Roman"/>
          </w:rPr>
          <w:t>4</w:t>
        </w:r>
      </w:ins>
      <w:r w:rsidRPr="00307126">
        <w:rPr>
          <w:rFonts w:ascii="Times New Roman" w:hAnsi="Times New Roman"/>
        </w:rPr>
        <w:t xml:space="preserve"> tohto článku VZP. </w:t>
      </w:r>
      <w:ins w:id="734" w:author="Autor">
        <w:r w:rsidR="00FD4EE9" w:rsidRPr="00923718">
          <w:rPr>
            <w:rFonts w:ascii="Times New Roman" w:hAnsi="Times New Roman"/>
          </w:rPr>
          <w:t>V prípade, že dokumentácia predložená cez ITMS 2014+ nie je kompletná, prijímateľ je povinný predložiť aj chýbajúcu časť dokumentácie cez I</w:t>
        </w:r>
        <w:r w:rsidR="00FD4EE9" w:rsidRPr="001E1953">
          <w:rPr>
            <w:rFonts w:ascii="Times New Roman" w:hAnsi="Times New Roman"/>
          </w:rPr>
          <w:t>TMS 2014+ na základe žiadosti Poskytovate</w:t>
        </w:r>
        <w:r w:rsidR="00FD4EE9">
          <w:rPr>
            <w:rFonts w:ascii="Times New Roman" w:hAnsi="Times New Roman"/>
          </w:rPr>
          <w:t>ľa</w:t>
        </w:r>
        <w:r w:rsidR="00FD4EE9" w:rsidRPr="001E1953">
          <w:rPr>
            <w:rFonts w:ascii="Times New Roman" w:hAnsi="Times New Roman"/>
          </w:rPr>
          <w:t xml:space="preserve"> </w:t>
        </w:r>
        <w:r w:rsidR="00FD4EE9" w:rsidRPr="00923718">
          <w:rPr>
            <w:rFonts w:ascii="Times New Roman" w:hAnsi="Times New Roman"/>
          </w:rPr>
          <w:t xml:space="preserve">o doplnenie dokumentácie doručenej </w:t>
        </w:r>
        <w:r w:rsidR="00DC1ADB" w:rsidRPr="00DC1ADB">
          <w:rPr>
            <w:rFonts w:ascii="Times New Roman" w:hAnsi="Times New Roman"/>
          </w:rPr>
          <w:t>v listinnej podobe alebo elektronickej podobe</w:t>
        </w:r>
        <w:r w:rsidR="00FD4EE9" w:rsidRPr="00923718">
          <w:rPr>
            <w:rFonts w:ascii="Times New Roman" w:hAnsi="Times New Roman"/>
          </w:rPr>
          <w:t>. Uvedené sa týka aj prípadov, keď je dokumentácia predložená cez ITMS 2014+ nečitateľná alebo poškodená.</w:t>
        </w:r>
      </w:ins>
      <w:r w:rsidR="008066A8" w:rsidRPr="00307126">
        <w:rPr>
          <w:rFonts w:ascii="Times New Roman" w:hAnsi="Times New Roman"/>
        </w:rPr>
        <w:t xml:space="preserve"> V prípade, ak Prijímateľ ktorékoľvek vyhlásenie podľa tohto odseku napriek výzve Poskytovateľa nepredloží,</w:t>
      </w:r>
      <w:ins w:id="735" w:author="Autor">
        <w:r w:rsidR="009F6A65">
          <w:rPr>
            <w:rFonts w:ascii="Times New Roman" w:hAnsi="Times New Roman"/>
          </w:rPr>
          <w:t xml:space="preserve"> môže byť uvedené kvalifikované ako </w:t>
        </w:r>
      </w:ins>
      <w:del w:id="736" w:author="Autor">
        <w:r w:rsidR="008066A8" w:rsidRPr="00307126" w:rsidDel="009F6A65">
          <w:rPr>
            <w:rFonts w:ascii="Times New Roman" w:hAnsi="Times New Roman"/>
          </w:rPr>
          <w:delText xml:space="preserve"> </w:delText>
        </w:r>
        <w:r w:rsidR="00767928" w:rsidRPr="00307126" w:rsidDel="009F6A65">
          <w:rPr>
            <w:rFonts w:ascii="Times New Roman" w:hAnsi="Times New Roman"/>
          </w:rPr>
          <w:delText>ide o</w:delText>
        </w:r>
      </w:del>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w:t>
      </w:r>
      <w:ins w:id="737" w:author="Autor">
        <w:r w:rsidR="002A4553">
          <w:rPr>
            <w:rFonts w:ascii="Times New Roman" w:hAnsi="Times New Roman"/>
          </w:rPr>
          <w:t>í</w:t>
        </w:r>
      </w:ins>
      <w:del w:id="738" w:author="Autor">
        <w:r w:rsidR="008D3361" w:rsidRPr="00307126" w:rsidDel="002A4553">
          <w:rPr>
            <w:rFonts w:ascii="Times New Roman" w:hAnsi="Times New Roman"/>
          </w:rPr>
          <w:delText>i</w:delText>
        </w:r>
      </w:del>
      <w:r w:rsidR="008D3361" w:rsidRPr="00307126">
        <w:rPr>
          <w:rFonts w:ascii="Times New Roman" w:hAnsi="Times New Roman"/>
        </w:rPr>
        <w:t xml:space="preserve"> Prijímateľom</w:t>
      </w:r>
      <w:ins w:id="739" w:author="Autor">
        <w:r w:rsidR="002A4553">
          <w:rPr>
            <w:rFonts w:ascii="Times New Roman" w:hAnsi="Times New Roman"/>
          </w:rPr>
          <w:t>, resp. podstatné porušenie Zmluvy o poskytnutí NFP</w:t>
        </w:r>
      </w:ins>
      <w:r w:rsidR="00767928" w:rsidRPr="00307126">
        <w:rPr>
          <w:rFonts w:ascii="Times New Roman" w:hAnsi="Times New Roman"/>
        </w:rPr>
        <w:t xml:space="preserve">. </w:t>
      </w:r>
      <w:r w:rsidR="000478C1" w:rsidRPr="000478C1">
        <w:rPr>
          <w:rFonts w:ascii="Times New Roman" w:hAnsi="Times New Roman"/>
        </w:rPr>
        <w:t>Lehoty na výkon finančnej kontroly obstarávania tovarov, služieb, stavebných prác začínajú plynúť prvým pracovným dňom nasledujúcim po evidovaní prijatej žiadosti Prijímateľa o vykonanie kontroly.</w:t>
      </w:r>
      <w:r w:rsidR="000478C1">
        <w:rPr>
          <w:rFonts w:ascii="Times New Roman" w:hAnsi="Times New Roman"/>
        </w:rPr>
        <w:t xml:space="preserve"> </w:t>
      </w:r>
      <w:del w:id="740" w:author="Autor">
        <w:r w:rsidR="00E96899" w:rsidDel="003740BD">
          <w:rPr>
            <w:rFonts w:ascii="Times New Roman" w:hAnsi="Times New Roman"/>
          </w:rPr>
          <w:delText>V prípade, že Prijímateľ</w:delText>
        </w:r>
        <w:r w:rsidR="00E96899" w:rsidRPr="00625D83" w:rsidDel="003740BD">
          <w:rPr>
            <w:rFonts w:ascii="Times New Roman" w:hAnsi="Times New Roman"/>
          </w:rPr>
          <w:delText xml:space="preserve"> má aktivovanú e</w:delText>
        </w:r>
        <w:r w:rsidR="00740CEB" w:rsidDel="003740BD">
          <w:rPr>
            <w:rFonts w:ascii="Times New Roman" w:hAnsi="Times New Roman"/>
          </w:rPr>
          <w:delText xml:space="preserve">lektronickú </w:delText>
        </w:r>
        <w:r w:rsidR="00E96899" w:rsidRPr="00625D83" w:rsidDel="003740BD">
          <w:rPr>
            <w:rFonts w:ascii="Times New Roman" w:hAnsi="Times New Roman"/>
          </w:rPr>
          <w:delText>schránku</w:delText>
        </w:r>
        <w:r w:rsidR="00E96899" w:rsidDel="003740BD">
          <w:rPr>
            <w:rFonts w:ascii="Times New Roman" w:hAnsi="Times New Roman"/>
          </w:rPr>
          <w:delText xml:space="preserve">, </w:delText>
        </w:r>
        <w:r w:rsidR="002E6E52" w:rsidDel="003740BD">
          <w:rPr>
            <w:rFonts w:ascii="Times New Roman" w:hAnsi="Times New Roman"/>
          </w:rPr>
          <w:delText xml:space="preserve">môže </w:delText>
        </w:r>
        <w:r w:rsidR="00E96899" w:rsidDel="003740BD">
          <w:rPr>
            <w:rFonts w:ascii="Times New Roman" w:hAnsi="Times New Roman"/>
          </w:rPr>
          <w:delText>doruč</w:delText>
        </w:r>
        <w:r w:rsidR="002E6E52" w:rsidDel="003740BD">
          <w:rPr>
            <w:rFonts w:ascii="Times New Roman" w:hAnsi="Times New Roman"/>
          </w:rPr>
          <w:delText>iť</w:delText>
        </w:r>
        <w:r w:rsidR="00E96899" w:rsidDel="003740BD">
          <w:rPr>
            <w:rFonts w:ascii="Times New Roman" w:hAnsi="Times New Roman"/>
          </w:rPr>
          <w:delText xml:space="preserve"> žiadosť o vykonanie kontroly</w:delText>
        </w:r>
        <w:r w:rsidR="00E96899" w:rsidRPr="00625D83" w:rsidDel="003740BD">
          <w:rPr>
            <w:rFonts w:ascii="Times New Roman" w:hAnsi="Times New Roman"/>
          </w:rPr>
          <w:delText xml:space="preserve"> prostredníctvom e</w:delText>
        </w:r>
        <w:r w:rsidR="002E6E52" w:rsidDel="003740BD">
          <w:rPr>
            <w:rFonts w:ascii="Times New Roman" w:hAnsi="Times New Roman"/>
          </w:rPr>
          <w:delText xml:space="preserve">lektronickej </w:delText>
        </w:r>
        <w:r w:rsidR="00E96899" w:rsidDel="003740BD">
          <w:rPr>
            <w:rFonts w:ascii="Times New Roman" w:hAnsi="Times New Roman"/>
          </w:rPr>
          <w:delText>schránky</w:delText>
        </w:r>
        <w:r w:rsidR="002E6E52" w:rsidDel="003740BD">
          <w:rPr>
            <w:rFonts w:ascii="Times New Roman" w:hAnsi="Times New Roman"/>
          </w:rPr>
          <w:delText xml:space="preserve"> alebo v listinnej forme.</w:delText>
        </w:r>
        <w:r w:rsidR="00E96899" w:rsidDel="003740BD">
          <w:rPr>
            <w:rFonts w:ascii="Times New Roman" w:hAnsi="Times New Roman"/>
          </w:rPr>
          <w:delText xml:space="preserve"> </w:delText>
        </w:r>
      </w:del>
      <w:ins w:id="741" w:author="Autor">
        <w:r w:rsidR="003740BD" w:rsidRPr="003740BD">
          <w:rPr>
            <w:rFonts w:ascii="Times New Roman" w:hAnsi="Times New Roman"/>
          </w:rPr>
          <w:t>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ins>
      <w:del w:id="742" w:author="Autor">
        <w:r w:rsidR="002E6E52" w:rsidDel="003740BD">
          <w:rPr>
            <w:rFonts w:ascii="Times New Roman" w:hAnsi="Times New Roman"/>
          </w:rPr>
          <w:delText>V</w:delText>
        </w:r>
        <w:r w:rsidR="00E96899" w:rsidDel="003740BD">
          <w:rPr>
            <w:rFonts w:ascii="Times New Roman" w:hAnsi="Times New Roman"/>
          </w:rPr>
          <w:delText xml:space="preserve"> prípade, že Prijímateľ</w:delText>
        </w:r>
        <w:r w:rsidR="00E96899" w:rsidRPr="00625D83" w:rsidDel="003740BD">
          <w:rPr>
            <w:rFonts w:ascii="Times New Roman" w:hAnsi="Times New Roman"/>
          </w:rPr>
          <w:delText xml:space="preserve"> nemá aktivovanú e</w:delText>
        </w:r>
        <w:r w:rsidR="002E6E52" w:rsidDel="003740BD">
          <w:rPr>
            <w:rFonts w:ascii="Times New Roman" w:hAnsi="Times New Roman"/>
          </w:rPr>
          <w:delText xml:space="preserve">lektronickú </w:delText>
        </w:r>
        <w:r w:rsidR="00E96899" w:rsidRPr="00625D83" w:rsidDel="003740BD">
          <w:rPr>
            <w:rFonts w:ascii="Times New Roman" w:hAnsi="Times New Roman"/>
          </w:rPr>
          <w:delText>schránku</w:delText>
        </w:r>
        <w:r w:rsidR="00E96899" w:rsidDel="003740BD">
          <w:rPr>
            <w:rFonts w:ascii="Times New Roman" w:hAnsi="Times New Roman"/>
          </w:rPr>
          <w:delText>, doručí žiadosť o vykonanie kontroly v listinnej forme.</w:delText>
        </w:r>
      </w:del>
      <w:r w:rsidR="008066A8" w:rsidRPr="00307126">
        <w:rPr>
          <w:rFonts w:ascii="Times New Roman" w:hAnsi="Times New Roman"/>
        </w:rPr>
        <w:t xml:space="preserve"> </w:t>
      </w:r>
    </w:p>
    <w:p w14:paraId="70C392E5" w14:textId="45A285D2"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w:t>
      </w:r>
      <w:del w:id="743" w:author="Autor">
        <w:r w:rsidRPr="00307126" w:rsidDel="00DE03B6">
          <w:rPr>
            <w:rFonts w:ascii="Times New Roman" w:hAnsi="Times New Roman"/>
          </w:rPr>
          <w:delText xml:space="preserve">a výber </w:delText>
        </w:r>
        <w:r w:rsidR="002C6026" w:rsidRPr="00307126" w:rsidDel="00DE03B6">
          <w:rPr>
            <w:rFonts w:ascii="Times New Roman" w:hAnsi="Times New Roman"/>
          </w:rPr>
          <w:delText xml:space="preserve">Dodávateľa </w:delText>
        </w:r>
      </w:del>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ins w:id="744" w:author="Autor">
        <w:r w:rsidR="007C7CAD" w:rsidRPr="00F557E6">
          <w:rPr>
            <w:rFonts w:ascii="Times New Roman" w:hAnsi="Times New Roman"/>
          </w:rPr>
          <w:t>opätovnej kontroly/</w:t>
        </w:r>
      </w:ins>
      <w:r w:rsidRPr="00F557E6">
        <w:rPr>
          <w:rFonts w:ascii="Times New Roman" w:hAnsi="Times New Roman"/>
        </w:rPr>
        <w:t>novej kontroly</w:t>
      </w:r>
      <w:r w:rsidR="009A6C12" w:rsidRPr="00F557E6">
        <w:rPr>
          <w:rFonts w:ascii="Times New Roman" w:hAnsi="Times New Roman"/>
        </w:rPr>
        <w:t>/vládneho auditu</w:t>
      </w:r>
      <w:ins w:id="745" w:author="Autor">
        <w:r w:rsidR="0044260F" w:rsidRPr="00F557E6">
          <w:rPr>
            <w:rFonts w:ascii="Times New Roman" w:hAnsi="Times New Roman"/>
          </w:rPr>
          <w:t>/overovania</w:t>
        </w:r>
      </w:ins>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ins w:id="746" w:author="Autor">
        <w:r w:rsidR="00084340">
          <w:rPr>
            <w:rFonts w:ascii="Times New Roman" w:hAnsi="Times New Roman"/>
          </w:rPr>
          <w:t xml:space="preserve"> a/alebo po ukončení realizácie projektu v nadväznosti na zistenia</w:t>
        </w:r>
      </w:ins>
      <w:del w:id="747" w:author="Autor">
        <w:r w:rsidR="002C6026" w:rsidRPr="00F557E6" w:rsidDel="00084340">
          <w:rPr>
            <w:rFonts w:ascii="Times New Roman" w:hAnsi="Times New Roman"/>
          </w:rPr>
          <w:delText xml:space="preserve"> so zisteniami</w:delText>
        </w:r>
      </w:del>
      <w:r w:rsidR="002C6026" w:rsidRPr="00F557E6">
        <w:rPr>
          <w:rFonts w:ascii="Times New Roman" w:hAnsi="Times New Roman"/>
        </w:rPr>
        <w:t xml:space="preserve">, ktoré budú vyplývať z tejto </w:t>
      </w:r>
      <w:ins w:id="748" w:author="Autor">
        <w:r w:rsidR="007C7CAD" w:rsidRPr="00F557E6">
          <w:rPr>
            <w:rFonts w:ascii="Times New Roman" w:hAnsi="Times New Roman"/>
          </w:rPr>
          <w:t>opätovnej kontroly/</w:t>
        </w:r>
      </w:ins>
      <w:r w:rsidR="002C6026" w:rsidRPr="00F557E6">
        <w:rPr>
          <w:rFonts w:ascii="Times New Roman" w:hAnsi="Times New Roman"/>
        </w:rPr>
        <w:t>novej kontroly</w:t>
      </w:r>
      <w:r w:rsidR="009A6C12" w:rsidRPr="00F557E6">
        <w:rPr>
          <w:rFonts w:ascii="Times New Roman" w:hAnsi="Times New Roman"/>
        </w:rPr>
        <w:t>/vládneho auditu</w:t>
      </w:r>
      <w:ins w:id="749" w:author="Autor">
        <w:r w:rsidR="0044260F" w:rsidRPr="00F557E6">
          <w:rPr>
            <w:rFonts w:ascii="Times New Roman" w:hAnsi="Times New Roman"/>
          </w:rPr>
          <w:t>/overovania</w:t>
        </w:r>
      </w:ins>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ins w:id="750" w:author="Autor">
        <w:r w:rsidR="007C7CAD" w:rsidRPr="00F557E6">
          <w:rPr>
            <w:rFonts w:ascii="Times New Roman" w:hAnsi="Times New Roman"/>
          </w:rPr>
          <w:t>opätovnej kontroly/</w:t>
        </w:r>
      </w:ins>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del w:id="751" w:author="Autor">
        <w:r w:rsidRPr="00307126" w:rsidDel="008F273F">
          <w:rPr>
            <w:rFonts w:ascii="Times New Roman" w:hAnsi="Times New Roman"/>
          </w:rPr>
          <w:delText> </w:delText>
        </w:r>
      </w:del>
      <w:ins w:id="752" w:author="Autor">
        <w:r w:rsidR="008F273F">
          <w:rPr>
            <w:rFonts w:ascii="Times New Roman" w:hAnsi="Times New Roman"/>
          </w:rPr>
          <w:t> opätovnej/</w:t>
        </w:r>
      </w:ins>
      <w:r w:rsidRPr="00307126">
        <w:rPr>
          <w:rFonts w:ascii="Times New Roman" w:hAnsi="Times New Roman"/>
        </w:rPr>
        <w:t>novej kontroly</w:t>
      </w:r>
      <w:ins w:id="753" w:author="Autor">
        <w:r w:rsidR="008F273F">
          <w:rPr>
            <w:rFonts w:ascii="Times New Roman" w:hAnsi="Times New Roman"/>
          </w:rPr>
          <w:t>/auditu/overovania</w:t>
        </w:r>
      </w:ins>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w:t>
      </w:r>
      <w:r w:rsidR="008B0FB1" w:rsidRPr="00307126">
        <w:rPr>
          <w:rFonts w:ascii="Times New Roman" w:hAnsi="Times New Roman"/>
        </w:rPr>
        <w:lastRenderedPageBreak/>
        <w:t xml:space="preserve">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754"/>
      <w:r w:rsidR="008B0FB1" w:rsidRPr="00307126">
        <w:rPr>
          <w:rFonts w:ascii="Times New Roman" w:hAnsi="Times New Roman"/>
        </w:rPr>
        <w:t xml:space="preserve">obvyklej praxe (best practice) </w:t>
      </w:r>
      <w:commentRangeEnd w:id="754"/>
      <w:r w:rsidR="005E4601" w:rsidRPr="00307126">
        <w:rPr>
          <w:rStyle w:val="Odkaznakomentr"/>
          <w:rFonts w:ascii="Times New Roman" w:eastAsia="Times New Roman" w:hAnsi="Times New Roman"/>
          <w:sz w:val="22"/>
          <w:szCs w:val="22"/>
          <w:lang w:val="x-none" w:eastAsia="x-none"/>
        </w:rPr>
        <w:commentReference w:id="754"/>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8FDB3A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w:t>
      </w:r>
      <w:del w:id="755" w:author="Autor">
        <w:r w:rsidR="00EA3175" w:rsidRPr="00307126" w:rsidDel="00946AC2">
          <w:rPr>
            <w:rFonts w:ascii="Times New Roman" w:hAnsi="Times New Roman"/>
          </w:rPr>
          <w:delText xml:space="preserve"> </w:delText>
        </w:r>
      </w:del>
      <w:r w:rsidR="00EA3175" w:rsidRPr="00307126">
        <w:rPr>
          <w:rFonts w:ascii="Times New Roman" w:hAnsi="Times New Roman"/>
        </w:rPr>
        <w:t>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 xml:space="preserve">x-ante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x-ante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1D9CCCB1"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ex-ante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del w:id="756" w:author="Autor">
        <w:r w:rsidR="00302013" w:rsidRPr="00307126" w:rsidDel="00DE03B6">
          <w:rPr>
            <w:rFonts w:ascii="Times New Roman" w:hAnsi="Times New Roman"/>
          </w:rPr>
          <w:delText xml:space="preserve">Prijímateľ je povinný doručiť poskytovateľovi kópiu právoplatného rozhodnutia ÚVO. </w:delText>
        </w:r>
      </w:del>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del w:id="757" w:author="Autor">
        <w:r w:rsidR="00302013" w:rsidRPr="00307126" w:rsidDel="007C5643">
          <w:rPr>
            <w:rFonts w:ascii="Times New Roman" w:hAnsi="Times New Roman"/>
          </w:rPr>
          <w:delText xml:space="preserve">spolu s kópiou právoplatného rozhodnutia ÚVO, resp. Rady ÚVO aj </w:delText>
        </w:r>
      </w:del>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E96899">
        <w:rPr>
          <w:rFonts w:ascii="Times New Roman" w:hAnsi="Times New Roman"/>
        </w:rPr>
        <w:t>P</w:t>
      </w:r>
      <w:r w:rsidR="00E96899" w:rsidRPr="00307126">
        <w:rPr>
          <w:rFonts w:ascii="Times New Roman" w:hAnsi="Times New Roman"/>
        </w:rPr>
        <w:t xml:space="preserve">oskytovateľ </w:t>
      </w:r>
      <w:r w:rsidR="00932614" w:rsidRPr="00307126">
        <w:rPr>
          <w:rFonts w:ascii="Times New Roman" w:hAnsi="Times New Roman"/>
        </w:rPr>
        <w:t>vyhodnotiť ako podstatné porušenie zmluvy o NFP.</w:t>
      </w:r>
    </w:p>
    <w:p w14:paraId="41915791" w14:textId="08F9935C" w:rsidR="00E96899" w:rsidRPr="00A50F05" w:rsidRDefault="003C0F18" w:rsidP="00E96899">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lastRenderedPageBreak/>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prijímateľa za rovnakých podmienok.</w:t>
      </w:r>
    </w:p>
    <w:p w14:paraId="7BF34EFA" w14:textId="49BBB812" w:rsidR="003C0F18" w:rsidRPr="00307126" w:rsidRDefault="003C0F18" w:rsidP="00631E8F">
      <w:pPr>
        <w:spacing w:before="120" w:after="0" w:line="264" w:lineRule="auto"/>
        <w:ind w:left="540"/>
        <w:jc w:val="both"/>
        <w:rPr>
          <w:rFonts w:ascii="Times New Roman" w:hAnsi="Times New Roman"/>
        </w:rPr>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758"/>
      <w:r w:rsidRPr="00307126">
        <w:rPr>
          <w:rFonts w:ascii="Times New Roman" w:hAnsi="Times New Roman"/>
        </w:rPr>
        <w:t xml:space="preserve">iných nevyhnutných úkonov </w:t>
      </w:r>
      <w:commentRangeEnd w:id="758"/>
      <w:r w:rsidR="000E1967" w:rsidRPr="00307126">
        <w:rPr>
          <w:rStyle w:val="Odkaznakomentr"/>
          <w:rFonts w:ascii="Times New Roman" w:eastAsia="Times New Roman" w:hAnsi="Times New Roman"/>
          <w:sz w:val="22"/>
          <w:szCs w:val="22"/>
          <w:lang w:val="x-none" w:eastAsia="x-none"/>
        </w:rPr>
        <w:commentReference w:id="758"/>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r w:rsidR="00BF38FB" w:rsidRPr="00307126">
        <w:rPr>
          <w:rFonts w:ascii="Times New Roman" w:hAnsi="Times New Roman"/>
        </w:rPr>
        <w:t xml:space="preserve">vo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6D65527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5F2712E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(ex-ante finančná oprava),</w:t>
      </w:r>
    </w:p>
    <w:p w14:paraId="2D88B142" w14:textId="3F6D501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BC2C025"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 xml:space="preserve">ex-ante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34C722D" w14:textId="39510DCD"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240BE36B"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ex-ante finančná oprava.</w:t>
      </w:r>
    </w:p>
    <w:p w14:paraId="7C203D91" w14:textId="21A906AB"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del w:id="759" w:author="Autor">
        <w:r w:rsidRPr="00307126" w:rsidDel="00B10CD2">
          <w:rPr>
            <w:rFonts w:ascii="Times New Roman" w:hAnsi="Times New Roman"/>
          </w:rPr>
          <w:delText>verejné obstarávanie</w:delText>
        </w:r>
      </w:del>
      <w:ins w:id="760" w:author="Autor">
        <w:r w:rsidR="00B10CD2">
          <w:rPr>
            <w:rFonts w:ascii="Times New Roman" w:hAnsi="Times New Roman"/>
          </w:rPr>
          <w:t>VO</w:t>
        </w:r>
      </w:ins>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del w:id="761" w:author="Autor">
        <w:r w:rsidR="00E96899" w:rsidDel="00B10CD2">
          <w:rPr>
            <w:rFonts w:ascii="Times New Roman" w:hAnsi="Times New Roman"/>
          </w:rPr>
          <w:delText>2</w:delText>
        </w:r>
      </w:del>
      <w:ins w:id="762" w:author="Autor">
        <w:r w:rsidR="00B10CD2">
          <w:rPr>
            <w:rFonts w:ascii="Times New Roman" w:hAnsi="Times New Roman"/>
          </w:rPr>
          <w:t>1</w:t>
        </w:r>
      </w:ins>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2761378C"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Prijímateľ berie na vedomie, že lehota určená, resp. dojednaná pre administratívnu 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administratívnej finančnej kontroly VO, resp. po potvrdení určenia ex-ante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w:t>
      </w:r>
      <w:r w:rsidRPr="00307126">
        <w:rPr>
          <w:rFonts w:ascii="Times New Roman" w:hAnsi="Times New Roman"/>
        </w:rPr>
        <w:lastRenderedPageBreak/>
        <w:t xml:space="preserve">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4758D155" w:rsidR="00791BD0" w:rsidRPr="00307126" w:rsidRDefault="00791BD0" w:rsidP="006C26E2">
      <w:pPr>
        <w:pStyle w:val="Odsekzoznamu"/>
        <w:spacing w:before="120" w:line="264" w:lineRule="auto"/>
        <w:ind w:left="567" w:hanging="27"/>
        <w:jc w:val="both"/>
        <w:rPr>
          <w:sz w:val="22"/>
          <w:szCs w:val="22"/>
        </w:rPr>
      </w:pPr>
      <w:r w:rsidRPr="0030712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ex-ante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ex-ante finančnej </w:t>
      </w:r>
      <w:r w:rsidR="0059734B" w:rsidRPr="00307126">
        <w:rPr>
          <w:sz w:val="22"/>
          <w:szCs w:val="22"/>
        </w:rPr>
        <w:t>opravy</w:t>
      </w:r>
      <w:r w:rsidRPr="0030712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763"/>
      <w:r w:rsidRPr="00957E85">
        <w:rPr>
          <w:rFonts w:ascii="Times New Roman" w:hAnsi="Times New Roman"/>
        </w:rPr>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763"/>
      <w:r w:rsidR="00AC0259" w:rsidRPr="00957E85">
        <w:rPr>
          <w:rStyle w:val="Odkaznakomentr"/>
          <w:rFonts w:ascii="Times New Roman" w:eastAsia="Times New Roman" w:hAnsi="Times New Roman"/>
          <w:sz w:val="22"/>
          <w:szCs w:val="22"/>
          <w:lang w:val="x-none" w:eastAsia="x-none"/>
        </w:rPr>
        <w:commentReference w:id="763"/>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6D46D5A4" w:rsidR="00791BD0" w:rsidRPr="00AC3F8B"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764"/>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764"/>
      <w:r w:rsidR="000A717C">
        <w:rPr>
          <w:rStyle w:val="Odkaznakomentr"/>
          <w:rFonts w:ascii="Times New Roman" w:eastAsia="Times New Roman" w:hAnsi="Times New Roman"/>
          <w:lang w:val="x-none" w:eastAsia="x-none"/>
        </w:rPr>
        <w:commentReference w:id="764"/>
      </w:r>
      <w:r w:rsidRPr="00AC3F8B">
        <w:rPr>
          <w:rFonts w:ascii="Times New Roman" w:hAnsi="Times New Roman"/>
        </w:rPr>
        <w:t xml:space="preserve">výšky finančnej opravy prislúchajúcej konkrétnemu porušeniu, podľa ktorého postupuje Poskytovateľ pri určení finančnej opravy a ex-ante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w:t>
      </w:r>
      <w:r w:rsidR="003C0F18" w:rsidRPr="00307126">
        <w:rPr>
          <w:rFonts w:ascii="Times New Roman" w:hAnsi="Times New Roman"/>
        </w:rPr>
        <w:lastRenderedPageBreak/>
        <w:t xml:space="preserve">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22F5290E" w:rsidR="00C72A22" w:rsidRDefault="00C72A22" w:rsidP="00581F56">
      <w:pPr>
        <w:numPr>
          <w:ilvl w:val="1"/>
          <w:numId w:val="25"/>
        </w:numPr>
        <w:spacing w:before="120" w:line="264" w:lineRule="auto"/>
        <w:jc w:val="both"/>
        <w:rPr>
          <w:rFonts w:ascii="Times New Roman" w:hAnsi="Times New Roman"/>
          <w:lang w:eastAsia="x-none"/>
        </w:rPr>
      </w:pPr>
      <w:commentRangeStart w:id="765"/>
      <w:r w:rsidRPr="00307126">
        <w:rPr>
          <w:rFonts w:ascii="Times New Roman" w:hAnsi="Times New Roman"/>
        </w:rPr>
        <w:t xml:space="preserve">Na </w:t>
      </w:r>
      <w:ins w:id="766" w:author="Autor">
        <w:r w:rsidR="008E1CEE">
          <w:rPr>
            <w:rFonts w:ascii="Times New Roman" w:hAnsi="Times New Roman"/>
          </w:rPr>
          <w:t xml:space="preserve">postupy zadávania zákaziek </w:t>
        </w:r>
      </w:ins>
      <w:del w:id="767" w:author="Autor">
        <w:r w:rsidRPr="00307126" w:rsidDel="008E1CEE">
          <w:rPr>
            <w:rFonts w:ascii="Times New Roman" w:hAnsi="Times New Roman"/>
          </w:rPr>
          <w:delText xml:space="preserve">obstarávania </w:delText>
        </w:r>
      </w:del>
      <w:r w:rsidRPr="00307126">
        <w:rPr>
          <w:rFonts w:ascii="Times New Roman" w:hAnsi="Times New Roman"/>
        </w:rPr>
        <w:t>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765"/>
      <w:r w:rsidRPr="00307126">
        <w:rPr>
          <w:rStyle w:val="Odkaznakomentr"/>
          <w:rFonts w:ascii="Times New Roman" w:eastAsia="Times New Roman" w:hAnsi="Times New Roman"/>
          <w:lang w:val="x-none" w:eastAsia="x-none"/>
        </w:rPr>
        <w:commentReference w:id="765"/>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712D7B4"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administratívnej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vykonanie administratívnej finančnej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administratívnej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7C01B505" w:rsidR="00AF36B6" w:rsidRPr="00307126" w:rsidRDefault="00107570" w:rsidP="00E87A79">
      <w:pPr>
        <w:pStyle w:val="Nadpis3"/>
      </w:pPr>
      <w:r w:rsidRPr="00307126">
        <w:t xml:space="preserve">Článok 4 </w:t>
      </w:r>
      <w:del w:id="768" w:author="Autor">
        <w:r w:rsidRPr="00307126" w:rsidDel="00B525EB">
          <w:tab/>
        </w:r>
      </w:del>
      <w:r w:rsidR="009F0476" w:rsidRPr="00307126">
        <w:t>POVINNOSTI SPOJENÉ S MONITOROVANÍM PROJEKTU A POSKYTOVANÍM INFORMÁCIÍ</w:t>
      </w:r>
      <w:r w:rsidR="009F0476" w:rsidRPr="00307126" w:rsidDel="009F0476">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w:t>
      </w:r>
      <w:r w:rsidR="0050148F" w:rsidRPr="00307126">
        <w:rPr>
          <w:rFonts w:ascii="Times New Roman" w:hAnsi="Times New Roman"/>
        </w:rPr>
        <w:lastRenderedPageBreak/>
        <w:t xml:space="preserve">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769"/>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769"/>
      <w:r w:rsidR="00EF4107">
        <w:rPr>
          <w:rStyle w:val="Odkaznakomentr"/>
          <w:rFonts w:ascii="Times New Roman" w:eastAsia="Times New Roman" w:hAnsi="Times New Roman"/>
          <w:lang w:val="x-none" w:eastAsia="x-none"/>
        </w:rPr>
        <w:commentReference w:id="769"/>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770"/>
      <w:commentRangeStart w:id="771"/>
      <w:r w:rsidRPr="00307126">
        <w:rPr>
          <w:rFonts w:ascii="Times New Roman" w:hAnsi="Times New Roman"/>
        </w:rPr>
        <w:t>Prijímateľ</w:t>
      </w:r>
      <w:commentRangeEnd w:id="770"/>
      <w:r w:rsidR="00BF3F38" w:rsidRPr="00307126">
        <w:rPr>
          <w:rStyle w:val="Odkaznakomentr"/>
          <w:rFonts w:ascii="Times New Roman" w:eastAsia="Times New Roman" w:hAnsi="Times New Roman"/>
          <w:sz w:val="22"/>
          <w:szCs w:val="22"/>
          <w:lang w:val="x-none" w:eastAsia="x-none"/>
        </w:rPr>
        <w:commentReference w:id="770"/>
      </w:r>
      <w:r w:rsidRPr="00307126">
        <w:rPr>
          <w:rFonts w:ascii="Times New Roman" w:hAnsi="Times New Roman"/>
        </w:rPr>
        <w:t xml:space="preserve"> </w:t>
      </w:r>
      <w:commentRangeEnd w:id="771"/>
      <w:r w:rsidR="00D73FAF" w:rsidRPr="00307126">
        <w:rPr>
          <w:rStyle w:val="Odkaznakomentr"/>
          <w:rFonts w:ascii="Times New Roman" w:eastAsia="Times New Roman" w:hAnsi="Times New Roman"/>
          <w:sz w:val="22"/>
          <w:szCs w:val="22"/>
          <w:lang w:val="x-none" w:eastAsia="x-none"/>
        </w:rPr>
        <w:commentReference w:id="771"/>
      </w:r>
      <w:r w:rsidRPr="00307126">
        <w:rPr>
          <w:rFonts w:ascii="Times New Roman" w:hAnsi="Times New Roman"/>
        </w:rPr>
        <w:t xml:space="preserve">sa zaväzuje predkladať Poskytovateľovi Následné monitorovacie správy Projektu počas </w:t>
      </w:r>
      <w:commentRangeStart w:id="772"/>
      <w:r w:rsidRPr="00307126">
        <w:rPr>
          <w:rFonts w:ascii="Times New Roman" w:hAnsi="Times New Roman"/>
        </w:rPr>
        <w:t xml:space="preserve">5 rokov </w:t>
      </w:r>
      <w:commentRangeEnd w:id="772"/>
      <w:r w:rsidRPr="00307126">
        <w:rPr>
          <w:rFonts w:ascii="Times New Roman" w:hAnsi="Times New Roman"/>
        </w:rPr>
        <w:commentReference w:id="772"/>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lastRenderedPageBreak/>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773"/>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773"/>
      <w:r w:rsidR="0050148F" w:rsidRPr="00307126">
        <w:rPr>
          <w:rStyle w:val="Odkaznakomentr"/>
          <w:rFonts w:ascii="Times New Roman" w:eastAsia="Times New Roman" w:hAnsi="Times New Roman"/>
          <w:sz w:val="22"/>
          <w:szCs w:val="22"/>
          <w:lang w:val="x-none" w:eastAsia="x-none"/>
        </w:rPr>
        <w:commentReference w:id="773"/>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774"/>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774"/>
      <w:r w:rsidR="003D3D57" w:rsidRPr="00307126">
        <w:rPr>
          <w:rStyle w:val="Odkaznakomentr"/>
          <w:rFonts w:ascii="Times New Roman" w:eastAsia="Times New Roman" w:hAnsi="Times New Roman"/>
          <w:sz w:val="22"/>
          <w:szCs w:val="22"/>
          <w:lang w:val="x-none" w:eastAsia="x-none"/>
        </w:rPr>
        <w:commentReference w:id="774"/>
      </w:r>
      <w:r w:rsidR="00161823" w:rsidRPr="00307126">
        <w:rPr>
          <w:rFonts w:ascii="Times New Roman" w:hAnsi="Times New Roman"/>
        </w:rPr>
        <w:t xml:space="preserve"> </w:t>
      </w:r>
      <w:commentRangeStart w:id="775"/>
      <w:r w:rsidR="00161823" w:rsidRPr="00307126">
        <w:rPr>
          <w:rFonts w:ascii="Times New Roman" w:hAnsi="Times New Roman"/>
        </w:rPr>
        <w:t xml:space="preserve">Prijímateľ je povinný informovať Poskytovateľa o zavedení ozdravného režimu a zavedení nútenej správy. </w:t>
      </w:r>
      <w:commentRangeEnd w:id="775"/>
      <w:r w:rsidR="00161823" w:rsidRPr="00307126">
        <w:rPr>
          <w:rStyle w:val="Odkaznakomentr"/>
          <w:rFonts w:ascii="Times New Roman" w:eastAsia="Times New Roman" w:hAnsi="Times New Roman"/>
          <w:sz w:val="22"/>
          <w:szCs w:val="22"/>
          <w:lang w:val="x-none" w:eastAsia="x-none"/>
        </w:rPr>
        <w:commentReference w:id="775"/>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3C671BDB"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776"/>
      <w:commentRangeStart w:id="777"/>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776"/>
      <w:commentRangeEnd w:id="777"/>
      <w:r w:rsidRPr="00834F40">
        <w:rPr>
          <w:rStyle w:val="Odkaznakomentr"/>
          <w:rFonts w:ascii="Times New Roman" w:eastAsia="Times New Roman" w:hAnsi="Times New Roman"/>
          <w:sz w:val="22"/>
          <w:szCs w:val="22"/>
          <w:lang w:val="x-none" w:eastAsia="x-none"/>
        </w:rPr>
        <w:commentReference w:id="776"/>
      </w:r>
      <w:r w:rsidRPr="00307126">
        <w:rPr>
          <w:rStyle w:val="Odkaznakomentr"/>
          <w:rFonts w:ascii="Times New Roman" w:eastAsia="Times New Roman" w:hAnsi="Times New Roman"/>
          <w:sz w:val="22"/>
          <w:szCs w:val="22"/>
          <w:lang w:val="x-none" w:eastAsia="x-none"/>
        </w:rPr>
        <w:commentReference w:id="777"/>
      </w:r>
      <w:r w:rsidR="00924E42" w:rsidRPr="00307126">
        <w:rPr>
          <w:rFonts w:ascii="Times New Roman" w:hAnsi="Times New Roman"/>
          <w:bCs/>
        </w:rPr>
        <w:t xml:space="preserve"> </w:t>
      </w:r>
      <w:r w:rsidR="00924E42" w:rsidRPr="00307126">
        <w:rPr>
          <w:rFonts w:ascii="Times New Roman" w:hAnsi="Times New Roman"/>
        </w:rPr>
        <w:t xml:space="preserve">Pri vypracovaní aktualizovanej Finančnej analýzy je Prijímateľ </w:t>
      </w:r>
      <w:r w:rsidR="00924E42" w:rsidRPr="00307126">
        <w:rPr>
          <w:rFonts w:ascii="Times New Roman" w:hAnsi="Times New Roman"/>
        </w:rPr>
        <w:lastRenderedPageBreak/>
        <w:t>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w:t>
      </w:r>
      <w:del w:id="778" w:author="Autor">
        <w:r w:rsidR="00924E42" w:rsidRPr="00307126" w:rsidDel="00D856C1">
          <w:rPr>
            <w:rFonts w:ascii="Times New Roman" w:hAnsi="Times New Roman"/>
          </w:rPr>
          <w:delText>5</w:delText>
        </w:r>
      </w:del>
      <w:ins w:id="779" w:author="Autor">
        <w:r w:rsidR="00D856C1">
          <w:rPr>
            <w:rFonts w:ascii="Times New Roman" w:hAnsi="Times New Roman"/>
          </w:rPr>
          <w:t>10</w:t>
        </w:r>
      </w:ins>
      <w:r w:rsidR="00924E42" w:rsidRPr="00307126">
        <w:rPr>
          <w:rFonts w:ascii="Times New Roman" w:hAnsi="Times New Roman"/>
        </w:rPr>
        <w:t xml:space="preserve">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w:t>
      </w:r>
      <w:del w:id="780" w:author="Autor">
        <w:r w:rsidR="00924E42" w:rsidRPr="00307126" w:rsidDel="00D856C1">
          <w:rPr>
            <w:rFonts w:ascii="Times New Roman" w:hAnsi="Times New Roman"/>
          </w:rPr>
          <w:delText>5</w:delText>
        </w:r>
      </w:del>
      <w:ins w:id="781" w:author="Autor">
        <w:r w:rsidR="00D856C1">
          <w:rPr>
            <w:rFonts w:ascii="Times New Roman" w:hAnsi="Times New Roman"/>
          </w:rPr>
          <w:t>10</w:t>
        </w:r>
      </w:ins>
      <w:r w:rsidR="00924E42" w:rsidRPr="00307126">
        <w:rPr>
          <w:rFonts w:ascii="Times New Roman" w:hAnsi="Times New Roman"/>
        </w:rPr>
        <w:t>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782"/>
      <w:r w:rsidRPr="00307126">
        <w:rPr>
          <w:rFonts w:ascii="Times New Roman" w:hAnsi="Times New Roman"/>
        </w:rPr>
        <w:t>nie však neskôr ako v lehote určenej Poskytovateľom</w:t>
      </w:r>
      <w:commentRangeEnd w:id="782"/>
      <w:r w:rsidRPr="00307126">
        <w:rPr>
          <w:rStyle w:val="Odkaznakomentr"/>
          <w:rFonts w:ascii="Times New Roman" w:hAnsi="Times New Roman"/>
          <w:sz w:val="22"/>
          <w:szCs w:val="22"/>
          <w:lang w:val="x-none" w:eastAsia="x-none"/>
        </w:rPr>
        <w:commentReference w:id="782"/>
      </w:r>
      <w:r w:rsidR="00C53921" w:rsidRPr="00307126">
        <w:rPr>
          <w:rFonts w:ascii="Times New Roman" w:hAnsi="Times New Roman"/>
        </w:rPr>
        <w:t>.</w:t>
      </w:r>
    </w:p>
    <w:p w14:paraId="291BA69B" w14:textId="2508E127" w:rsidR="00107570" w:rsidRPr="00307126" w:rsidRDefault="00107570" w:rsidP="00E87A79">
      <w:pPr>
        <w:pStyle w:val="Nadpis3"/>
      </w:pPr>
      <w:r w:rsidRPr="00307126">
        <w:t>Článok 5</w:t>
      </w:r>
      <w:del w:id="783" w:author="Autor">
        <w:r w:rsidRPr="00307126" w:rsidDel="00B525EB">
          <w:delText xml:space="preserve">  </w:delText>
        </w:r>
        <w:r w:rsidRPr="00307126" w:rsidDel="00B525EB">
          <w:tab/>
        </w:r>
        <w:r w:rsidR="00776169" w:rsidRPr="00307126" w:rsidDel="00B525EB">
          <w:delText> </w:delText>
        </w:r>
      </w:del>
      <w:ins w:id="784" w:author="Autor">
        <w:r w:rsidR="00B525EB">
          <w:rPr>
            <w:lang w:val="sk-SK"/>
          </w:rPr>
          <w:t xml:space="preserve"> </w:t>
        </w:r>
      </w:ins>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lastRenderedPageBreak/>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785"/>
      <w:r w:rsidRPr="00307126">
        <w:rPr>
          <w:rFonts w:ascii="Times New Roman" w:hAnsi="Times New Roman"/>
          <w:lang w:val="pl-PL"/>
        </w:rPr>
        <w:t>veľký</w:t>
      </w:r>
      <w:commentRangeEnd w:id="785"/>
      <w:r w:rsidR="001E6BF9">
        <w:rPr>
          <w:rStyle w:val="Odkaznakomentr"/>
          <w:rFonts w:ascii="Times New Roman" w:eastAsia="Times New Roman" w:hAnsi="Times New Roman"/>
          <w:lang w:val="x-none" w:eastAsia="x-none"/>
        </w:rPr>
        <w:commentReference w:id="785"/>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xml:space="preserve">) tohto článku VZP, </w:t>
      </w:r>
      <w:r w:rsidRPr="00307126">
        <w:rPr>
          <w:rFonts w:ascii="Times New Roman" w:hAnsi="Times New Roman"/>
        </w:rPr>
        <w:lastRenderedPageBreak/>
        <w:t>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E87A79">
      <w:pPr>
        <w:pStyle w:val="Nadpis3"/>
      </w:pPr>
      <w:commentRangeStart w:id="786"/>
      <w:r w:rsidRPr="00307126">
        <w:t>Článok 6</w:t>
      </w:r>
      <w:r w:rsidRPr="00307126">
        <w:tab/>
        <w:t>VLASTNÍCTVO A POUŽITIE VÝSTUPOV</w:t>
      </w:r>
      <w:commentRangeEnd w:id="786"/>
      <w:r w:rsidR="00022F7D" w:rsidRPr="00773D77">
        <w:rPr>
          <w:rStyle w:val="Odkaznakomentr"/>
          <w:b w:val="0"/>
          <w:sz w:val="22"/>
        </w:rPr>
        <w:commentReference w:id="786"/>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787"/>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787"/>
      <w:r w:rsidR="0055539C" w:rsidRPr="00307126">
        <w:rPr>
          <w:rStyle w:val="Odkaznakomentr"/>
          <w:rFonts w:ascii="Times New Roman" w:eastAsia="Times New Roman" w:hAnsi="Times New Roman"/>
          <w:sz w:val="22"/>
          <w:szCs w:val="22"/>
          <w:lang w:val="x-none" w:eastAsia="x-none"/>
        </w:rPr>
        <w:commentReference w:id="787"/>
      </w:r>
      <w:r w:rsidRPr="00307126">
        <w:rPr>
          <w:rFonts w:ascii="Times New Roman" w:hAnsi="Times New Roman"/>
          <w:bCs/>
        </w:rPr>
        <w:t xml:space="preserve">, pričom za nový majetok sa nepovažuje taký majetok, ktorý </w:t>
      </w:r>
      <w:r w:rsidRPr="00307126">
        <w:rPr>
          <w:rFonts w:ascii="Times New Roman" w:hAnsi="Times New Roman"/>
          <w:bCs/>
        </w:rPr>
        <w:lastRenderedPageBreak/>
        <w:t>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788"/>
      <w:r w:rsidRPr="00307126">
        <w:rPr>
          <w:rFonts w:ascii="Times New Roman" w:hAnsi="Times New Roman"/>
          <w:bCs/>
        </w:rPr>
        <w:t>vytvorenie alebo zabezpečenie vytvorenia diela alebo iného práva duševného vlastníctva (vrátane priemyselného vlastníctva) pre Projekt</w:t>
      </w:r>
      <w:commentRangeEnd w:id="788"/>
      <w:r w:rsidR="00EE1A37" w:rsidRPr="00773D77">
        <w:rPr>
          <w:rStyle w:val="Odkaznakomentr"/>
          <w:rFonts w:ascii="Times New Roman" w:hAnsi="Times New Roman"/>
          <w:sz w:val="22"/>
          <w:lang w:val="x-none"/>
        </w:rPr>
        <w:commentReference w:id="788"/>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w:t>
      </w:r>
      <w:r w:rsidRPr="00307126">
        <w:rPr>
          <w:rFonts w:ascii="Times New Roman" w:hAnsi="Times New Roman"/>
          <w:bCs/>
        </w:rPr>
        <w:lastRenderedPageBreak/>
        <w:t xml:space="preserve">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ins w:id="789" w:author="Autor">
        <w:r w:rsidR="002C5193">
          <w:rPr>
            <w:rFonts w:ascii="Times New Roman" w:eastAsia="Times New Roman" w:hAnsi="Times New Roman"/>
            <w:bCs/>
            <w:lang w:eastAsia="sk-SK"/>
          </w:rPr>
          <w:t>u</w:t>
        </w:r>
      </w:ins>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ajetku </w:t>
      </w:r>
      <w:r w:rsidRPr="00307126">
        <w:rPr>
          <w:rFonts w:ascii="Times New Roman" w:eastAsia="Times New Roman" w:hAnsi="Times New Roman"/>
          <w:bCs/>
          <w:lang w:eastAsia="sk-SK"/>
        </w:rPr>
        <w:lastRenderedPageBreak/>
        <w:t>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0862E59"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del w:id="790" w:author="Autor">
        <w:r w:rsidR="00F30359" w:rsidRPr="00307126" w:rsidDel="00431098">
          <w:rPr>
            <w:rFonts w:ascii="Times New Roman" w:hAnsi="Times New Roman"/>
          </w:rPr>
          <w:delText xml:space="preserve">neoprávnenú </w:delText>
        </w:r>
      </w:del>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w:t>
      </w:r>
      <w:del w:id="791" w:author="Autor">
        <w:r w:rsidR="00F30359" w:rsidRPr="00307126" w:rsidDel="009B6C88">
          <w:rPr>
            <w:rFonts w:ascii="Times New Roman" w:hAnsi="Times New Roman"/>
          </w:rPr>
          <w:delText xml:space="preserve">neoprávnenej </w:delText>
        </w:r>
      </w:del>
      <w:r w:rsidR="00F30359" w:rsidRPr="00307126">
        <w:rPr>
          <w:rFonts w:ascii="Times New Roman" w:hAnsi="Times New Roman"/>
        </w:rPr>
        <w:t>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792"/>
      <w:r w:rsidR="00867309" w:rsidRPr="00307126">
        <w:rPr>
          <w:rFonts w:ascii="Times New Roman" w:hAnsi="Times New Roman"/>
          <w:bCs/>
        </w:rPr>
        <w:t xml:space="preserve">príslušnej kapitole </w:t>
      </w:r>
      <w:commentRangeEnd w:id="792"/>
      <w:r w:rsidR="00867309" w:rsidRPr="00307126">
        <w:rPr>
          <w:rStyle w:val="Odkaznakomentr"/>
          <w:rFonts w:ascii="Times New Roman" w:eastAsia="Times New Roman" w:hAnsi="Times New Roman"/>
          <w:lang w:val="x-none" w:eastAsia="x-none"/>
        </w:rPr>
        <w:commentReference w:id="792"/>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xml:space="preserve">, to neplatí, ak by uvedený stav bol v rozpore s právnymi predpismi SR kogentnej povahy. Ak dôjde k prevodu práv a povinností zo Zmluvy o poskytnutí NFP na iný subjekt bez predchádzajúceho súhlasu </w:t>
      </w:r>
      <w:r w:rsidR="00B4000D" w:rsidRPr="00307126">
        <w:rPr>
          <w:rFonts w:ascii="Times New Roman" w:hAnsi="Times New Roman"/>
          <w:bCs/>
        </w:rPr>
        <w:lastRenderedPageBreak/>
        <w:t>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793"/>
      <w:r w:rsidR="00901F38" w:rsidRPr="00307126">
        <w:rPr>
          <w:rFonts w:ascii="Times New Roman" w:hAnsi="Times New Roman"/>
          <w:lang w:eastAsia="sk-SK"/>
        </w:rPr>
        <w:t>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w:t>
      </w:r>
      <w:commentRangeEnd w:id="793"/>
      <w:r w:rsidR="00A3129A">
        <w:rPr>
          <w:rStyle w:val="Odkaznakomentr"/>
          <w:rFonts w:ascii="Times New Roman" w:eastAsia="Times New Roman" w:hAnsi="Times New Roman"/>
          <w:lang w:val="x-none" w:eastAsia="x-none"/>
        </w:rPr>
        <w:commentReference w:id="793"/>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0149648"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w:t>
      </w:r>
      <w:r w:rsidRPr="00307126">
        <w:rPr>
          <w:rFonts w:ascii="Times New Roman" w:hAnsi="Times New Roman"/>
        </w:rPr>
        <w:lastRenderedPageBreak/>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794"/>
      <w:r w:rsidRPr="00307126">
        <w:rPr>
          <w:rFonts w:ascii="Times New Roman" w:hAnsi="Times New Roman"/>
        </w:rPr>
        <w:t>Hlásenie o realizáci</w:t>
      </w:r>
      <w:r w:rsidR="007A6C01" w:rsidRPr="00307126">
        <w:rPr>
          <w:rFonts w:ascii="Times New Roman" w:hAnsi="Times New Roman"/>
        </w:rPr>
        <w:t>i</w:t>
      </w:r>
      <w:r w:rsidRPr="00307126">
        <w:rPr>
          <w:rFonts w:ascii="Times New Roman" w:hAnsi="Times New Roman"/>
        </w:rPr>
        <w:t xml:space="preserve"> aktivít Projektu</w:t>
      </w:r>
      <w:commentRangeEnd w:id="794"/>
      <w:r w:rsidR="00332024" w:rsidRPr="00307126">
        <w:rPr>
          <w:rStyle w:val="Odkaznakomentr"/>
          <w:rFonts w:ascii="Times New Roman" w:eastAsia="Times New Roman" w:hAnsi="Times New Roman"/>
          <w:lang w:val="x-none" w:eastAsia="x-none"/>
        </w:rPr>
        <w:commentReference w:id="794"/>
      </w:r>
      <w:r w:rsidRPr="00307126">
        <w:rPr>
          <w:rFonts w:ascii="Times New Roman" w:hAnsi="Times New Roman"/>
        </w:rPr>
        <w:t xml:space="preserve">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64498132" w:rsidR="00174CB4" w:rsidRPr="00B4192A" w:rsidRDefault="00174CB4" w:rsidP="00B4192A">
      <w:pPr>
        <w:spacing w:before="120"/>
        <w:ind w:left="567"/>
        <w:jc w:val="both"/>
        <w:rPr>
          <w:rFonts w:ascii="Times New Roman" w:hAnsi="Times New Roman"/>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zaslania </w:t>
      </w:r>
      <w:commentRangeStart w:id="795"/>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w:t>
      </w:r>
      <w:commentRangeEnd w:id="795"/>
      <w:r w:rsidR="00332024" w:rsidRPr="00B4192A">
        <w:rPr>
          <w:rStyle w:val="Odkaznakomentr"/>
          <w:rFonts w:ascii="Times New Roman" w:eastAsia="Times New Roman" w:hAnsi="Times New Roman"/>
          <w:sz w:val="22"/>
          <w:szCs w:val="22"/>
          <w:lang w:val="x-none" w:eastAsia="x-none"/>
        </w:rPr>
        <w:commentReference w:id="795"/>
      </w:r>
      <w:r w:rsidR="007A6C01" w:rsidRPr="00B4192A">
        <w:rPr>
          <w:rFonts w:ascii="Times New Roman" w:hAnsi="Times New Roman"/>
        </w:rPr>
        <w:t>v ITMS</w:t>
      </w:r>
      <w:del w:id="796" w:author="Autor">
        <w:r w:rsidR="007A6C01" w:rsidRPr="00B4192A" w:rsidDel="00946AC2">
          <w:rPr>
            <w:rFonts w:ascii="Times New Roman" w:hAnsi="Times New Roman"/>
          </w:rPr>
          <w:delText xml:space="preserve"> </w:delText>
        </w:r>
      </w:del>
      <w:r w:rsidR="007A6C01" w:rsidRPr="00B4192A">
        <w:rPr>
          <w:rFonts w:ascii="Times New Roman" w:hAnsi="Times New Roman"/>
        </w:rPr>
        <w:t>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xml:space="preserve">, ktorý </w:t>
      </w:r>
      <w:r w:rsidR="00153FF1" w:rsidRPr="00B4192A">
        <w:rPr>
          <w:rFonts w:ascii="Times New Roman" w:hAnsi="Times New Roman"/>
        </w:rPr>
        <w:t>je</w:t>
      </w:r>
      <w:r w:rsidR="007327BC" w:rsidRPr="00B4192A">
        <w:rPr>
          <w:rFonts w:ascii="Times New Roman" w:hAnsi="Times New Roman"/>
        </w:rPr>
        <w:t xml:space="preserve"> uvedený v</w:t>
      </w:r>
      <w:r w:rsidR="00153FF1" w:rsidRPr="00B4192A">
        <w:rPr>
          <w:rFonts w:ascii="Times New Roman" w:hAnsi="Times New Roman"/>
        </w:rPr>
        <w:t xml:space="preserve"> tabuľke č. 4 prílohy 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Pr="00B4192A">
        <w:rPr>
          <w:rFonts w:ascii="Times New Roman" w:hAnsi="Times New Roman"/>
        </w:rPr>
        <w:t>,</w:t>
      </w:r>
      <w:r w:rsidR="00153FF1" w:rsidRPr="00B4192A">
        <w:rPr>
          <w:rFonts w:ascii="Times New Roman" w:hAnsi="Times New Roman"/>
        </w:rPr>
        <w:t>(prvý deň kalendárneho mesiaca)</w:t>
      </w:r>
      <w:r w:rsidRPr="00B4192A">
        <w:rPr>
          <w:rFonts w:ascii="Times New Roman" w:hAnsi="Times New Roman"/>
        </w:rPr>
        <w:t xml:space="preserve"> a 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770AE7D2"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lastRenderedPageBreak/>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66B9E91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del w:id="797" w:author="Autor">
        <w:r w:rsidRPr="00307126" w:rsidDel="005B7C7A">
          <w:rPr>
            <w:rFonts w:ascii="Times New Roman" w:hAnsi="Times New Roman"/>
            <w:bCs/>
            <w:lang w:eastAsia="sk-SK"/>
          </w:rPr>
          <w:delText>tabuľke č. 6 v </w:delText>
        </w:r>
      </w:del>
      <w:r w:rsidR="00E1237D" w:rsidRPr="00307126">
        <w:rPr>
          <w:rFonts w:ascii="Times New Roman" w:hAnsi="Times New Roman"/>
          <w:bCs/>
          <w:lang w:eastAsia="sk-SK"/>
        </w:rPr>
        <w:t>Prílohe</w:t>
      </w:r>
      <w:del w:id="798" w:author="Autor">
        <w:r w:rsidR="00E1237D" w:rsidRPr="00307126" w:rsidDel="005B7C7A">
          <w:rPr>
            <w:rFonts w:ascii="Times New Roman" w:hAnsi="Times New Roman"/>
            <w:bCs/>
            <w:lang w:eastAsia="sk-SK"/>
          </w:rPr>
          <w:delText xml:space="preserve"> </w:delText>
        </w:r>
        <w:r w:rsidR="00566EAB" w:rsidRPr="00307126" w:rsidDel="005B7C7A">
          <w:rPr>
            <w:rFonts w:ascii="Times New Roman" w:hAnsi="Times New Roman"/>
            <w:bCs/>
            <w:lang w:eastAsia="sk-SK"/>
          </w:rPr>
          <w:delText xml:space="preserve">         </w:delText>
        </w:r>
      </w:del>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 xml:space="preserve">aktivít Projektu pred </w:t>
      </w:r>
      <w:r w:rsidRPr="00307126">
        <w:rPr>
          <w:rFonts w:ascii="Times New Roman" w:hAnsi="Times New Roman"/>
          <w:bCs/>
        </w:rPr>
        <w:lastRenderedPageBreak/>
        <w:t>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ins w:id="799" w:author="Autor">
        <w:r>
          <w:rPr>
            <w:rFonts w:ascii="Times New Roman" w:hAnsi="Times New Roman"/>
            <w:bCs/>
          </w:rPr>
          <w:t xml:space="preserve"> v primeranej lehote poskytnutej Poskytovateľom</w:t>
        </w:r>
      </w:ins>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lastRenderedPageBreak/>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 xml:space="preserve">rávnych dokumentoch týkajúcich sa výkonu </w:t>
      </w:r>
      <w:r w:rsidRPr="00307126">
        <w:rPr>
          <w:rFonts w:ascii="Times New Roman" w:hAnsi="Times New Roman"/>
          <w:bCs/>
        </w:rPr>
        <w:lastRenderedPageBreak/>
        <w:t>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w:t>
      </w:r>
      <w:r w:rsidR="009F466D" w:rsidRPr="00307126">
        <w:rPr>
          <w:rFonts w:ascii="Times New Roman" w:hAnsi="Times New Roman"/>
        </w:rPr>
        <w:lastRenderedPageBreak/>
        <w:t xml:space="preserve">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800"/>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commentRangeEnd w:id="800"/>
      <w:r w:rsidR="00A3129A">
        <w:rPr>
          <w:rStyle w:val="Odkaznakomentr"/>
          <w:rFonts w:ascii="Times New Roman" w:eastAsia="Times New Roman" w:hAnsi="Times New Roman"/>
          <w:lang w:val="x-none" w:eastAsia="x-none"/>
        </w:rPr>
        <w:commentReference w:id="800"/>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4E5A279A"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 xml:space="preserve">Orgánov </w:t>
      </w:r>
      <w:r w:rsidR="004D575F" w:rsidRPr="00307126">
        <w:rPr>
          <w:rFonts w:ascii="Times New Roman" w:hAnsi="Times New Roman"/>
          <w:bCs/>
        </w:rPr>
        <w:lastRenderedPageBreak/>
        <w:t>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ins w:id="801" w:author="Auto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ins>
      <w:del w:id="802" w:author="Autor">
        <w:r w:rsidRPr="00307126" w:rsidDel="003F0995">
          <w:rPr>
            <w:rFonts w:ascii="Times New Roman" w:hAnsi="Times New Roman"/>
            <w:bCs/>
          </w:rPr>
          <w:delText xml:space="preserve"> </w:delText>
        </w:r>
      </w:del>
      <w:r w:rsidRPr="00307126">
        <w:rPr>
          <w:rFonts w:ascii="Times New Roman" w:hAnsi="Times New Roman"/>
          <w:bCs/>
        </w:rPr>
        <w:t xml:space="preserve">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803"/>
      <w:r w:rsidRPr="00307126">
        <w:rPr>
          <w:rFonts w:ascii="Times New Roman" w:hAnsi="Times New Roman"/>
          <w:bCs/>
        </w:rPr>
        <w:t xml:space="preserve">od nadobudnutia účinnosti Zmluvy o poskytnutí NFP </w:t>
      </w:r>
      <w:commentRangeEnd w:id="803"/>
      <w:r w:rsidR="00117A61" w:rsidRPr="00773D77">
        <w:rPr>
          <w:rStyle w:val="Odkaznakomentr"/>
          <w:rFonts w:ascii="Times New Roman" w:hAnsi="Times New Roman"/>
          <w:sz w:val="22"/>
          <w:lang w:val="x-none"/>
        </w:rPr>
        <w:commentReference w:id="803"/>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804"/>
      <w:r w:rsidRPr="00307126">
        <w:rPr>
          <w:rFonts w:ascii="Times New Roman" w:hAnsi="Times New Roman"/>
          <w:bCs/>
        </w:rPr>
        <w:lastRenderedPageBreak/>
        <w:t xml:space="preserve">vyhlásenie konkurzu na majetok Prijímateľa alebo zastavenie konkurzného konania/konkurzu pre nedostatok majetku, vstup Prijímateľa do likvidácie; </w:t>
      </w:r>
      <w:commentRangeEnd w:id="804"/>
      <w:r w:rsidR="003D3D57" w:rsidRPr="00773D77">
        <w:rPr>
          <w:rStyle w:val="Odkaznakomentr"/>
          <w:rFonts w:ascii="Times New Roman" w:hAnsi="Times New Roman"/>
          <w:sz w:val="22"/>
          <w:lang w:val="x-none"/>
        </w:rPr>
        <w:commentReference w:id="804"/>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w:t>
      </w:r>
      <w:r w:rsidRPr="00307126">
        <w:rPr>
          <w:rFonts w:ascii="Times New Roman" w:hAnsi="Times New Roman"/>
          <w:bCs/>
        </w:rPr>
        <w:lastRenderedPageBreak/>
        <w:t xml:space="preserve">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3BFB12F7"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 xml:space="preserve">vrátenie. Po podaní výpovede môže Prijímateľ túto vziať späť iba s písomným súhlasom Poskytovateľa. Výpovedná doba je jeden </w:t>
      </w:r>
      <w:del w:id="805" w:author="Autor">
        <w:r w:rsidR="00A52658" w:rsidRPr="00307126" w:rsidDel="00AF7EC2">
          <w:rPr>
            <w:rFonts w:ascii="Times New Roman" w:hAnsi="Times New Roman"/>
            <w:bCs/>
          </w:rPr>
          <w:delText xml:space="preserve">kalendárny </w:delText>
        </w:r>
      </w:del>
      <w:r w:rsidR="00A52658" w:rsidRPr="00307126">
        <w:rPr>
          <w:rFonts w:ascii="Times New Roman" w:hAnsi="Times New Roman"/>
          <w:bCs/>
        </w:rPr>
        <w:t>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w:t>
      </w:r>
      <w:r w:rsidRPr="00307126">
        <w:rPr>
          <w:sz w:val="22"/>
          <w:szCs w:val="22"/>
        </w:rPr>
        <w:lastRenderedPageBreak/>
        <w:t xml:space="preserve">celkového NFP alebo jeho časť nezúčtovaných zálohových platieb alebo predfinancovaní, </w:t>
      </w:r>
    </w:p>
    <w:p w14:paraId="124BE421" w14:textId="50CA8EB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na základe úročenia poskytnutého NFP (ďalej len „</w:t>
      </w:r>
      <w:commentRangeStart w:id="806"/>
      <w:r w:rsidRPr="00307126">
        <w:rPr>
          <w:sz w:val="22"/>
          <w:szCs w:val="22"/>
        </w:rPr>
        <w:t>výnos</w:t>
      </w:r>
      <w:commentRangeEnd w:id="806"/>
      <w:r w:rsidR="00E12B61">
        <w:rPr>
          <w:rStyle w:val="Odkaznakomentr"/>
          <w:rFonts w:eastAsia="Times New Roman"/>
          <w:lang w:val="x-none" w:eastAsia="x-none"/>
        </w:rPr>
        <w:commentReference w:id="806"/>
      </w:r>
      <w:r w:rsidRPr="00307126">
        <w:rPr>
          <w:sz w:val="22"/>
          <w:szCs w:val="22"/>
        </w:rPr>
        <w:t xml:space="preserve">“);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807"/>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807"/>
      <w:r w:rsidRPr="00307126">
        <w:rPr>
          <w:rStyle w:val="Odkaznakomentr"/>
          <w:sz w:val="22"/>
          <w:szCs w:val="22"/>
        </w:rPr>
        <w:commentReference w:id="807"/>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lastRenderedPageBreak/>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6100695A"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6637AA4"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lastRenderedPageBreak/>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808"/>
      <w:commentRangeStart w:id="809"/>
      <w:r w:rsidRPr="00307126">
        <w:rPr>
          <w:rFonts w:ascii="Times New Roman" w:hAnsi="Times New Roman"/>
          <w:lang w:eastAsia="sk-SK"/>
        </w:rPr>
        <w:t>Pohľadávku</w:t>
      </w:r>
      <w:commentRangeEnd w:id="808"/>
      <w:commentRangeEnd w:id="809"/>
      <w:r w:rsidR="001A6D0E" w:rsidRPr="00BC233D">
        <w:rPr>
          <w:rStyle w:val="Odkaznakomentr"/>
          <w:rFonts w:ascii="Times New Roman" w:eastAsia="Times New Roman" w:hAnsi="Times New Roman"/>
          <w:sz w:val="22"/>
          <w:szCs w:val="22"/>
          <w:lang w:val="x-none" w:eastAsia="x-none"/>
        </w:rPr>
        <w:commentReference w:id="808"/>
      </w:r>
      <w:r w:rsidR="001A6D0E" w:rsidRPr="00307126">
        <w:rPr>
          <w:rStyle w:val="Odkaznakomentr"/>
          <w:rFonts w:ascii="Times New Roman" w:eastAsia="Times New Roman" w:hAnsi="Times New Roman"/>
          <w:sz w:val="22"/>
          <w:szCs w:val="22"/>
          <w:lang w:val="x-none" w:eastAsia="x-none"/>
        </w:rPr>
        <w:commentReference w:id="809"/>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w:t>
      </w:r>
      <w:r w:rsidRPr="00307126">
        <w:rPr>
          <w:rFonts w:ascii="Times New Roman" w:hAnsi="Times New Roman"/>
          <w:lang w:eastAsia="sk-SK"/>
        </w:rPr>
        <w:lastRenderedPageBreak/>
        <w:t xml:space="preserve">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2A06AC01"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del w:id="810" w:author="Autor">
        <w:r w:rsidRPr="00307126" w:rsidDel="004505A5">
          <w:rPr>
            <w:rFonts w:ascii="Times New Roman" w:hAnsi="Times New Roman"/>
            <w:bCs/>
          </w:rPr>
          <w:delText xml:space="preserve">poskytnutie </w:delText>
        </w:r>
      </w:del>
      <w:ins w:id="811" w:author="Autor">
        <w:r w:rsidR="004505A5">
          <w:rPr>
            <w:rFonts w:ascii="Times New Roman" w:hAnsi="Times New Roman"/>
            <w:bCs/>
          </w:rPr>
          <w:t>vrátenie</w:t>
        </w:r>
        <w:r w:rsidR="004505A5" w:rsidRPr="00307126">
          <w:rPr>
            <w:rFonts w:ascii="Times New Roman" w:hAnsi="Times New Roman"/>
            <w:bCs/>
          </w:rPr>
          <w:t xml:space="preserve"> </w:t>
        </w:r>
      </w:ins>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w:t>
      </w:r>
      <w:r w:rsidRPr="00307126">
        <w:rPr>
          <w:rFonts w:ascii="Times New Roman" w:hAnsi="Times New Roman"/>
          <w:lang w:eastAsia="sk-SK"/>
        </w:rPr>
        <w:lastRenderedPageBreak/>
        <w:t xml:space="preserve">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812"/>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812"/>
      <w:r w:rsidR="000A07B0">
        <w:rPr>
          <w:rStyle w:val="Odkaznakomentr"/>
          <w:rFonts w:ascii="Times New Roman" w:eastAsia="Times New Roman" w:hAnsi="Times New Roman"/>
          <w:lang w:val="x-none" w:eastAsia="x-none"/>
        </w:rPr>
        <w:commentReference w:id="812"/>
      </w:r>
    </w:p>
    <w:p w14:paraId="30B9B9E8" w14:textId="3A111A64" w:rsidR="00621F4B" w:rsidDel="00B525EB" w:rsidRDefault="00621F4B" w:rsidP="00E05099">
      <w:pPr>
        <w:pStyle w:val="Normlnywebov"/>
        <w:spacing w:before="120" w:beforeAutospacing="0" w:after="0" w:afterAutospacing="0" w:line="264" w:lineRule="auto"/>
        <w:ind w:left="1440" w:hanging="1440"/>
        <w:jc w:val="both"/>
        <w:rPr>
          <w:del w:id="813" w:author="Autor"/>
          <w:b/>
          <w:bCs/>
          <w:sz w:val="22"/>
          <w:szCs w:val="22"/>
        </w:rPr>
      </w:pPr>
    </w:p>
    <w:p w14:paraId="2CF59590" w14:textId="64517DDA" w:rsidR="00107570" w:rsidRPr="00307126" w:rsidRDefault="00107570" w:rsidP="00E87A79">
      <w:pPr>
        <w:pStyle w:val="Nadpis3"/>
      </w:pPr>
      <w:r w:rsidRPr="00307126">
        <w:t xml:space="preserve">Článok 12 </w:t>
      </w:r>
      <w:del w:id="814" w:author="Autor">
        <w:r w:rsidRPr="00307126" w:rsidDel="0067212A">
          <w:tab/>
        </w:r>
      </w:del>
      <w:r w:rsidRPr="00307126">
        <w:t xml:space="preserve">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07E27E70" w:rsidR="00CA2CDF" w:rsidRPr="00FE49B6"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w:t>
      </w:r>
      <w:r w:rsidRPr="00307126">
        <w:rPr>
          <w:sz w:val="22"/>
          <w:szCs w:val="22"/>
        </w:rPr>
        <w:lastRenderedPageBreak/>
        <w:t xml:space="preserve">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ins w:id="815" w:author="Autor">
        <w:r w:rsidR="00A64E95" w:rsidRPr="0075041E">
          <w:rPr>
            <w:sz w:val="22"/>
            <w:szCs w:val="22"/>
          </w:rPr>
          <w:t xml:space="preserve"> návrh </w:t>
        </w:r>
      </w:ins>
      <w:r w:rsidR="005C4A9E" w:rsidRPr="0075041E">
        <w:rPr>
          <w:sz w:val="22"/>
          <w:szCs w:val="22"/>
        </w:rPr>
        <w:t xml:space="preserve">správy z kontroly, pričom Prijímateľ je oprávnený </w:t>
      </w:r>
      <w:r w:rsidR="006659AC" w:rsidRPr="00B84C2D">
        <w:rPr>
          <w:sz w:val="22"/>
          <w:szCs w:val="22"/>
        </w:rPr>
        <w:t>podať</w:t>
      </w:r>
      <w:ins w:id="816" w:author="Autor">
        <w:r w:rsidR="00391407" w:rsidRPr="00B84C2D">
          <w:rPr>
            <w:sz w:val="22"/>
            <w:szCs w:val="22"/>
          </w:rPr>
          <w:t xml:space="preserve"> v lehote určenej oprávnenou osobou</w:t>
        </w:r>
      </w:ins>
      <w:r w:rsidR="006659AC" w:rsidRPr="00B84C2D">
        <w:rPr>
          <w:sz w:val="22"/>
          <w:szCs w:val="22"/>
        </w:rPr>
        <w:t xml:space="preserve"> </w:t>
      </w:r>
      <w:ins w:id="817" w:author="Autor">
        <w:r w:rsidR="006F0EA8" w:rsidRPr="00B84C2D">
          <w:rPr>
            <w:sz w:val="22"/>
            <w:szCs w:val="22"/>
          </w:rPr>
          <w:t>písomné námietky k zisteným nedostatkom, navrhnutým odporúčaniam</w:t>
        </w:r>
        <w:r w:rsidR="00391407" w:rsidRPr="00B84C2D">
          <w:rPr>
            <w:sz w:val="22"/>
            <w:szCs w:val="22"/>
          </w:rPr>
          <w:t>,</w:t>
        </w:r>
        <w:r w:rsidR="00C978B1">
          <w:rPr>
            <w:sz w:val="22"/>
            <w:szCs w:val="22"/>
          </w:rPr>
          <w:t xml:space="preserve"> </w:t>
        </w:r>
        <w:r w:rsidR="006F0EA8" w:rsidRPr="00B84C2D">
          <w:rPr>
            <w:sz w:val="22"/>
            <w:szCs w:val="22"/>
          </w:rPr>
          <w:t xml:space="preserve">k </w:t>
        </w:r>
      </w:ins>
      <w:del w:id="818" w:author="Autor">
        <w:r w:rsidR="006659AC" w:rsidRPr="00B84C2D" w:rsidDel="006F0EA8">
          <w:rPr>
            <w:sz w:val="22"/>
            <w:szCs w:val="22"/>
          </w:rPr>
          <w:delText>v</w:delText>
        </w:r>
      </w:del>
      <w:r w:rsidR="006659AC" w:rsidRPr="00B84C2D">
        <w:rPr>
          <w:sz w:val="22"/>
          <w:szCs w:val="22"/>
        </w:rPr>
        <w:t xml:space="preserve"> lehote </w:t>
      </w:r>
      <w:ins w:id="819" w:author="Autor">
        <w:r w:rsidR="006F0EA8" w:rsidRPr="00B84C2D">
          <w:rPr>
            <w:sz w:val="22"/>
            <w:szCs w:val="22"/>
          </w:rPr>
          <w:t>na predloženie písomného zoznamu opatrení</w:t>
        </w:r>
        <w:r w:rsidR="00391407" w:rsidRPr="00B84C2D">
          <w:rPr>
            <w:sz w:val="22"/>
            <w:szCs w:val="22"/>
          </w:rPr>
          <w:t xml:space="preserve"> prijatých na nápravu zistených nedostatkov a na odstránenie príčin ich vzniku (ďalej len „prijaté opatrenia“) a</w:t>
        </w:r>
        <w:r w:rsidR="002238CE">
          <w:rPr>
            <w:sz w:val="22"/>
            <w:szCs w:val="22"/>
          </w:rPr>
          <w:t xml:space="preserve"> </w:t>
        </w:r>
        <w:r w:rsidR="006F0EA8" w:rsidRPr="00B84C2D">
          <w:rPr>
            <w:sz w:val="22"/>
            <w:szCs w:val="22"/>
          </w:rPr>
          <w:t>k lehote na splnenie</w:t>
        </w:r>
        <w:r w:rsidR="00391407" w:rsidRPr="00B84C2D">
          <w:rPr>
            <w:sz w:val="22"/>
            <w:szCs w:val="22"/>
          </w:rPr>
          <w:t xml:space="preserve"> prijatých</w:t>
        </w:r>
        <w:r w:rsidR="006F0EA8" w:rsidRPr="00B84C2D">
          <w:rPr>
            <w:sz w:val="22"/>
            <w:szCs w:val="22"/>
          </w:rPr>
          <w:t xml:space="preserve"> opatrení</w:t>
        </w:r>
        <w:r w:rsidR="00391407" w:rsidRPr="00B84C2D">
          <w:rPr>
            <w:sz w:val="22"/>
            <w:szCs w:val="22"/>
          </w:rPr>
          <w:t>,</w:t>
        </w:r>
        <w:r w:rsidR="006F0EA8" w:rsidRPr="00B84C2D">
          <w:rPr>
            <w:sz w:val="22"/>
            <w:szCs w:val="22"/>
          </w:rPr>
          <w:t xml:space="preserve"> uvedený</w:t>
        </w:r>
        <w:r w:rsidR="00391407" w:rsidRPr="00B84C2D">
          <w:rPr>
            <w:sz w:val="22"/>
            <w:szCs w:val="22"/>
          </w:rPr>
          <w:t>m</w:t>
        </w:r>
        <w:del w:id="820" w:author="Autor">
          <w:r w:rsidR="000B2E62" w:rsidRPr="00B84C2D" w:rsidDel="00391407">
            <w:rPr>
              <w:sz w:val="22"/>
              <w:szCs w:val="22"/>
            </w:rPr>
            <w:delText>ch</w:delText>
          </w:r>
        </w:del>
        <w:r w:rsidR="006F0EA8" w:rsidRPr="00B84C2D">
          <w:rPr>
            <w:sz w:val="22"/>
            <w:szCs w:val="22"/>
          </w:rPr>
          <w:t xml:space="preserve"> v návrhu čiastkovej správy alebo v návrhu správy</w:t>
        </w:r>
        <w:r w:rsidR="0096064E" w:rsidRPr="00B84C2D">
          <w:rPr>
            <w:sz w:val="22"/>
            <w:szCs w:val="22"/>
          </w:rPr>
          <w:t xml:space="preserve"> z kontroly</w:t>
        </w:r>
        <w:r w:rsidR="006F0EA8" w:rsidRPr="00B84C2D">
          <w:rPr>
            <w:sz w:val="22"/>
            <w:szCs w:val="22"/>
          </w:rPr>
          <w:t xml:space="preserve"> </w:t>
        </w:r>
      </w:ins>
      <w:del w:id="821" w:author="Autor">
        <w:r w:rsidR="006659AC" w:rsidRPr="00B84C2D" w:rsidDel="006F0EA8">
          <w:rPr>
            <w:sz w:val="22"/>
            <w:szCs w:val="22"/>
          </w:rPr>
          <w:delText>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delText>
        </w:r>
      </w:del>
      <w:r w:rsidR="005C4A9E" w:rsidRPr="00B84C2D">
        <w:rPr>
          <w:sz w:val="22"/>
          <w:szCs w:val="22"/>
        </w:rPr>
        <w:t xml:space="preserve">. Po zohľadnení opodstatnených námietok (za predpokladu, že Prijímateľ zaslal </w:t>
      </w:r>
      <w:del w:id="822" w:author="Autor">
        <w:r w:rsidR="005C4A9E" w:rsidRPr="00B84C2D" w:rsidDel="004B7C94">
          <w:rPr>
            <w:sz w:val="22"/>
            <w:szCs w:val="22"/>
          </w:rPr>
          <w:delText xml:space="preserve">pripomienky </w:delText>
        </w:r>
      </w:del>
      <w:r w:rsidR="006659AC" w:rsidRPr="00B84C2D">
        <w:rPr>
          <w:sz w:val="22"/>
          <w:szCs w:val="22"/>
        </w:rPr>
        <w:t>námietky</w:t>
      </w:r>
      <w:r w:rsidR="005C4A9E" w:rsidRPr="00B84C2D">
        <w:rPr>
          <w:sz w:val="22"/>
          <w:szCs w:val="22"/>
        </w:rPr>
        <w:t xml:space="preserve"> </w:t>
      </w:r>
      <w:ins w:id="823" w:author="Autor">
        <w:r w:rsidR="004B7C94" w:rsidRPr="00B84C2D">
          <w:rPr>
            <w:sz w:val="22"/>
            <w:szCs w:val="22"/>
          </w:rPr>
          <w:t xml:space="preserve">v </w:t>
        </w:r>
      </w:ins>
      <w:r w:rsidR="005C4A9E" w:rsidRPr="00B84C2D">
        <w:rPr>
          <w:sz w:val="22"/>
          <w:szCs w:val="22"/>
        </w:rPr>
        <w:t xml:space="preserve">lehote) zasiela Poskytovateľ Prijímateľovi </w:t>
      </w:r>
      <w:r w:rsidR="008A6F2D" w:rsidRPr="00B84C2D">
        <w:rPr>
          <w:sz w:val="22"/>
          <w:szCs w:val="22"/>
        </w:rPr>
        <w:t>čiastkovú správu z kontroly/</w:t>
      </w:r>
      <w:r w:rsidR="005C4A9E" w:rsidRPr="00B84C2D">
        <w:rPr>
          <w:sz w:val="22"/>
          <w:szCs w:val="22"/>
        </w:rPr>
        <w:t>správu z</w:t>
      </w:r>
      <w:r w:rsidR="006659AC" w:rsidRPr="00B84C2D">
        <w:rPr>
          <w:sz w:val="22"/>
          <w:szCs w:val="22"/>
        </w:rPr>
        <w:t> </w:t>
      </w:r>
      <w:r w:rsidR="005C4A9E" w:rsidRPr="00B84C2D">
        <w:rPr>
          <w:sz w:val="22"/>
          <w:szCs w:val="22"/>
        </w:rPr>
        <w:t>kontroly</w:t>
      </w:r>
      <w:r w:rsidR="006659AC" w:rsidRPr="00B84C2D">
        <w:rPr>
          <w:sz w:val="22"/>
          <w:szCs w:val="22"/>
        </w:rPr>
        <w:t>, ktorá obsahuje všetky náležitosti uvedené v § 22 ods. 4 Zákona o finančnej kontrole a audite</w:t>
      </w:r>
      <w:r w:rsidR="005C4A9E" w:rsidRPr="00B84C2D">
        <w:rPr>
          <w:sz w:val="22"/>
          <w:szCs w:val="22"/>
        </w:rPr>
        <w:t xml:space="preserve">. </w:t>
      </w:r>
      <w:ins w:id="824" w:author="Autor">
        <w:r w:rsidR="0096064E" w:rsidRPr="00B84C2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ins>
      <w:r w:rsidR="005C4A9E" w:rsidRPr="00B84C2D">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72CD87FE"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825"/>
      <w:r w:rsidRPr="00307126">
        <w:rPr>
          <w:sz w:val="22"/>
          <w:szCs w:val="22"/>
        </w:rPr>
        <w:lastRenderedPageBreak/>
        <w:t xml:space="preserve">Prijímateľ sa zaväzuje informovať </w:t>
      </w:r>
      <w:r w:rsidRPr="006055EE">
        <w:rPr>
          <w:sz w:val="22"/>
          <w:szCs w:val="22"/>
        </w:rPr>
        <w:t>Poskytovateľa o začatí akejkoľvek kontroly</w:t>
      </w:r>
      <w:ins w:id="826" w:author="Autor">
        <w:r w:rsidR="008D4792" w:rsidRPr="006055EE">
          <w:rPr>
            <w:sz w:val="22"/>
            <w:szCs w:val="22"/>
          </w:rPr>
          <w:t>/auditu</w:t>
        </w:r>
      </w:ins>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ins w:id="827" w:author="Auto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Poskytovateľa pristúpiť k postupu prebiehajúceho skúmania podľa Systému finančného riadenia. </w:t>
        </w:r>
      </w:ins>
      <w:r w:rsidRPr="006055EE">
        <w:rPr>
          <w:sz w:val="22"/>
          <w:szCs w:val="22"/>
        </w:rPr>
        <w:t xml:space="preserve"> </w:t>
      </w:r>
      <w:del w:id="828" w:author="Autor">
        <w:r w:rsidRPr="006055EE" w:rsidDel="008D4792">
          <w:rPr>
            <w:sz w:val="22"/>
            <w:szCs w:val="22"/>
          </w:rPr>
          <w:delText xml:space="preserve">priebežne oznamovať priebeh kontroly tým, že mu zasiela na vedomie jednotlivé písomnosti z vykonávanej kontroly, vrátane návrhov zistení a zistení osôb podľa odseku 1. tohto článku a svojich vyjadrení k nim. </w:delText>
        </w:r>
      </w:del>
      <w:r w:rsidRPr="006055EE">
        <w:rPr>
          <w:sz w:val="22"/>
          <w:szCs w:val="22"/>
        </w:rPr>
        <w:t xml:space="preserve">Plnením informačnej povinnosti Prijímateľom podľa predchádzajúcej vety nenadobúda Poskytovateľ žiadne povinnosti. </w:t>
      </w:r>
      <w:commentRangeEnd w:id="825"/>
      <w:r w:rsidRPr="006055EE">
        <w:rPr>
          <w:rStyle w:val="Odkaznakomentr"/>
          <w:sz w:val="22"/>
          <w:szCs w:val="22"/>
          <w:lang w:val="x-none" w:eastAsia="x-none"/>
        </w:rPr>
        <w:commentReference w:id="825"/>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ins w:id="829" w:author="Autor">
        <w:r w:rsidR="00036AB3" w:rsidRPr="00982F68">
          <w:rPr>
            <w:sz w:val="22"/>
            <w:szCs w:val="22"/>
          </w:rPr>
          <w:t>ý</w:t>
        </w:r>
      </w:ins>
      <w:del w:id="830" w:author="Autor">
        <w:r w:rsidR="00107570" w:rsidRPr="00982F68" w:rsidDel="00036AB3">
          <w:rPr>
            <w:sz w:val="22"/>
            <w:szCs w:val="22"/>
          </w:rPr>
          <w:delText>ú</w:delText>
        </w:r>
      </w:del>
      <w:ins w:id="831" w:author="Autor">
        <w:r w:rsidR="00036AB3" w:rsidRPr="006055EE">
          <w:rPr>
            <w:sz w:val="22"/>
            <w:szCs w:val="22"/>
          </w:rPr>
          <w:t xml:space="preserve"> zoznam</w:t>
        </w:r>
      </w:ins>
      <w:del w:id="832" w:author="Autor">
        <w:r w:rsidR="00107570" w:rsidRPr="006055EE" w:rsidDel="00036AB3">
          <w:rPr>
            <w:sz w:val="22"/>
            <w:szCs w:val="22"/>
          </w:rPr>
          <w:delText xml:space="preserve"> správu</w:delText>
        </w:r>
      </w:del>
      <w:ins w:id="833" w:author="Autor">
        <w:r w:rsidR="00036AB3" w:rsidRPr="006055EE">
          <w:rPr>
            <w:sz w:val="22"/>
            <w:szCs w:val="22"/>
          </w:rPr>
          <w:t xml:space="preserve"> prijatých</w:t>
        </w:r>
      </w:ins>
      <w:del w:id="834" w:author="Autor">
        <w:r w:rsidR="00107570" w:rsidRPr="006055EE" w:rsidDel="00036AB3">
          <w:rPr>
            <w:sz w:val="22"/>
            <w:szCs w:val="22"/>
          </w:rPr>
          <w:delText xml:space="preserve"> o splnení</w:delText>
        </w:r>
      </w:del>
      <w:r w:rsidR="00107570" w:rsidRPr="006055EE">
        <w:rPr>
          <w:sz w:val="22"/>
          <w:szCs w:val="22"/>
        </w:rPr>
        <w:t xml:space="preserve"> opatrení </w:t>
      </w:r>
      <w:del w:id="835" w:author="Autor">
        <w:r w:rsidR="00107570" w:rsidRPr="006055EE" w:rsidDel="0089158E">
          <w:rPr>
            <w:sz w:val="22"/>
            <w:szCs w:val="22"/>
          </w:rPr>
          <w:delText xml:space="preserve">prijatých </w:delText>
        </w:r>
      </w:del>
      <w:r w:rsidR="00107570" w:rsidRPr="006055EE">
        <w:rPr>
          <w:sz w:val="22"/>
          <w:szCs w:val="22"/>
        </w:rPr>
        <w:t>na nápravu zistených nedostatkov</w:t>
      </w:r>
      <w:ins w:id="836" w:author="Autor">
        <w:r w:rsidR="00036AB3" w:rsidRPr="006055EE">
          <w:rPr>
            <w:sz w:val="22"/>
            <w:szCs w:val="22"/>
          </w:rPr>
          <w:t xml:space="preserve"> v lehote uvedenej v čiastkovej správe z kontroly/správe z kontroly/auditu</w:t>
        </w:r>
      </w:ins>
      <w:r w:rsidR="00107570" w:rsidRPr="006055EE">
        <w:rPr>
          <w:sz w:val="22"/>
          <w:szCs w:val="22"/>
        </w:rPr>
        <w:t xml:space="preserve"> </w:t>
      </w:r>
      <w:ins w:id="837" w:author="Auto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ins>
      <w:del w:id="838" w:author="Autor">
        <w:r w:rsidR="00107570" w:rsidRPr="006055EE" w:rsidDel="00036AB3">
          <w:rPr>
            <w:sz w:val="22"/>
            <w:szCs w:val="22"/>
          </w:rPr>
          <w:delText>bezodkladne po ich splnení a tiež o odstránení príčin ich vzniku</w:delText>
        </w:r>
        <w:r w:rsidR="00B3503F" w:rsidRPr="006055EE" w:rsidDel="00036AB3">
          <w:rPr>
            <w:sz w:val="22"/>
            <w:szCs w:val="22"/>
          </w:rPr>
          <w:delText>,</w:delText>
        </w:r>
        <w:r w:rsidR="00111BF5" w:rsidRPr="006055EE" w:rsidDel="00036AB3">
          <w:rPr>
            <w:sz w:val="22"/>
            <w:szCs w:val="22"/>
          </w:rPr>
          <w:delText xml:space="preserve"> a to v lehote stanovenej v správe/inom výstupnom dokumente z kontroly/auditu</w:delText>
        </w:r>
      </w:del>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ins w:id="839" w:author="Auto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ins>
    </w:p>
    <w:p w14:paraId="4AD1D7AE" w14:textId="47B890F9"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ins w:id="840" w:author="Autor">
        <w:r w:rsidR="00036AB3" w:rsidRPr="006055EE">
          <w:rPr>
            <w:sz w:val="22"/>
            <w:szCs w:val="22"/>
          </w:rPr>
          <w:t>ätov</w:t>
        </w:r>
      </w:ins>
      <w:del w:id="841" w:author="Autor">
        <w:r w:rsidRPr="006055EE" w:rsidDel="00036AB3">
          <w:rPr>
            <w:sz w:val="22"/>
            <w:szCs w:val="22"/>
          </w:rPr>
          <w:delText>akova</w:delText>
        </w:r>
      </w:del>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del w:id="842" w:author="Autor">
        <w:r w:rsidR="000176A6" w:rsidRPr="006055EE" w:rsidDel="00C355BB">
          <w:rPr>
            <w:sz w:val="22"/>
            <w:szCs w:val="22"/>
          </w:rPr>
          <w:delText xml:space="preserve">uložené nápravné </w:delText>
        </w:r>
      </w:del>
      <w:ins w:id="843" w:author="Autor">
        <w:r w:rsidR="000A34F7" w:rsidRPr="006055EE">
          <w:rPr>
            <w:sz w:val="22"/>
            <w:szCs w:val="22"/>
          </w:rPr>
          <w:t xml:space="preserve">prijaté </w:t>
        </w:r>
      </w:ins>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lastRenderedPageBreak/>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2A7393F5"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844"/>
      <w:r w:rsidRPr="00307126">
        <w:rPr>
          <w:rFonts w:ascii="Times New Roman" w:hAnsi="Times New Roman"/>
        </w:rPr>
        <w:t>bude povinný zabezpečiť budúcu pohľadávku zo Zmluvy o poskytnutí NFP</w:t>
      </w:r>
      <w:commentRangeEnd w:id="844"/>
      <w:r w:rsidR="00F2106D" w:rsidRPr="00773D77">
        <w:rPr>
          <w:rStyle w:val="Odkaznakomentr"/>
          <w:rFonts w:ascii="Times New Roman" w:hAnsi="Times New Roman"/>
          <w:sz w:val="22"/>
          <w:lang w:val="x-none"/>
        </w:rPr>
        <w:commentReference w:id="844"/>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del w:id="845" w:author="Autor">
        <w:r w:rsidR="00F247A4" w:rsidRPr="00307126" w:rsidDel="005F44B3">
          <w:rPr>
            <w:rFonts w:ascii="Times New Roman" w:hAnsi="Times New Roman"/>
          </w:rPr>
          <w:delText>č. 292/2014 Z. z.</w:delText>
        </w:r>
      </w:del>
      <w:ins w:id="846" w:author="Autor">
        <w:r w:rsidR="005F44B3">
          <w:rPr>
            <w:rFonts w:ascii="Times New Roman" w:hAnsi="Times New Roman"/>
          </w:rPr>
          <w:t>o príspevku z EŠIF</w:t>
        </w:r>
      </w:ins>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0704943F" w:rsidR="001D3E2E" w:rsidRPr="00307126" w:rsidDel="00EA7C74" w:rsidRDefault="001D3E2E" w:rsidP="00BA0F6E">
      <w:pPr>
        <w:spacing w:before="120" w:after="0" w:line="264" w:lineRule="auto"/>
        <w:ind w:left="2880"/>
        <w:jc w:val="both"/>
        <w:rPr>
          <w:del w:id="847" w:author="Autor"/>
          <w:rFonts w:ascii="Times New Roman" w:hAnsi="Times New Roman"/>
          <w:bCs/>
        </w:rPr>
      </w:pPr>
      <w:del w:id="848" w:author="Autor">
        <w:r w:rsidRPr="00307126" w:rsidDel="00EA7C74">
          <w:rPr>
            <w:rFonts w:ascii="Times New Roman" w:hAnsi="Times New Roman"/>
            <w:bCs/>
          </w:rPr>
          <w:delText>Pre účely písmena h) článku 13 ods</w:delText>
        </w:r>
        <w:r w:rsidR="00CE5784" w:rsidRPr="00307126" w:rsidDel="00EA7C74">
          <w:rPr>
            <w:rFonts w:ascii="Times New Roman" w:hAnsi="Times New Roman"/>
            <w:bCs/>
          </w:rPr>
          <w:delText>ek</w:delText>
        </w:r>
        <w:r w:rsidRPr="00307126" w:rsidDel="00EA7C74">
          <w:rPr>
            <w:rFonts w:ascii="Times New Roman" w:hAnsi="Times New Roman"/>
            <w:bCs/>
          </w:rPr>
          <w:delText xml:space="preserve"> 1 VZP sa pod pojmom </w:delText>
        </w:r>
      </w:del>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lastRenderedPageBreak/>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849"/>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849"/>
      <w:r w:rsidR="00F2106D" w:rsidRPr="00773D77">
        <w:rPr>
          <w:rStyle w:val="Odkaznakomentr"/>
          <w:rFonts w:ascii="Times New Roman" w:hAnsi="Times New Roman"/>
          <w:sz w:val="22"/>
          <w:lang w:val="x-none"/>
        </w:rPr>
        <w:commentReference w:id="849"/>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lastRenderedPageBreak/>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850"/>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850"/>
      <w:r w:rsidR="00DC1ADB">
        <w:rPr>
          <w:rStyle w:val="Odkaznakomentr"/>
          <w:rFonts w:ascii="Times New Roman" w:eastAsia="Times New Roman" w:hAnsi="Times New Roman"/>
          <w:lang w:val="x-none" w:eastAsia="x-none"/>
        </w:rPr>
        <w:commentReference w:id="850"/>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851"/>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851"/>
      <w:r w:rsidR="00F2106D" w:rsidRPr="00773D77">
        <w:rPr>
          <w:rStyle w:val="Odkaznakomentr"/>
          <w:rFonts w:ascii="Times New Roman" w:hAnsi="Times New Roman"/>
          <w:sz w:val="22"/>
          <w:lang w:val="x-none"/>
        </w:rPr>
        <w:commentReference w:id="851"/>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lastRenderedPageBreak/>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Poskytovateľ</w:t>
      </w:r>
      <w:del w:id="852" w:author="Autor">
        <w:r w:rsidR="00AC4F7B" w:rsidRPr="00307126" w:rsidDel="00FE3E23">
          <w:rPr>
            <w:rFonts w:ascii="Times New Roman" w:hAnsi="Times New Roman"/>
            <w:lang w:eastAsia="sk-SK"/>
          </w:rPr>
          <w:delText xml:space="preserve"> je</w:delText>
        </w:r>
      </w:del>
      <w:r w:rsidR="00AC4F7B" w:rsidRPr="00307126">
        <w:rPr>
          <w:rFonts w:ascii="Times New Roman" w:hAnsi="Times New Roman"/>
          <w:lang w:eastAsia="sk-SK"/>
        </w:rPr>
        <w:t xml:space="preserv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853"/>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853"/>
      <w:r w:rsidR="008B1DAE" w:rsidRPr="00773D77">
        <w:rPr>
          <w:rStyle w:val="Odkaznakomentr"/>
          <w:rFonts w:ascii="Times New Roman" w:hAnsi="Times New Roman"/>
          <w:sz w:val="22"/>
          <w:lang w:val="x-none"/>
        </w:rPr>
        <w:commentReference w:id="853"/>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854"/>
      <w:r w:rsidR="00AC4F7B" w:rsidRPr="00307126">
        <w:rPr>
          <w:rFonts w:ascii="Times New Roman" w:hAnsi="Times New Roman"/>
          <w:lang w:eastAsia="sk-SK"/>
        </w:rPr>
        <w:t>c)</w:t>
      </w:r>
      <w:commentRangeEnd w:id="854"/>
      <w:r w:rsidR="008B1DAE" w:rsidRPr="00773D77">
        <w:rPr>
          <w:rStyle w:val="Odkaznakomentr"/>
          <w:rFonts w:ascii="Times New Roman" w:hAnsi="Times New Roman"/>
          <w:sz w:val="22"/>
          <w:lang w:val="x-none"/>
        </w:rPr>
        <w:commentReference w:id="854"/>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5342A335" w:rsidR="00107570" w:rsidRPr="0067212A" w:rsidRDefault="00107570" w:rsidP="00E87A79">
      <w:pPr>
        <w:pStyle w:val="Nadpis3"/>
        <w:rPr>
          <w:lang w:val="sk-SK"/>
          <w:rPrChange w:id="855" w:author="Autor">
            <w:rPr/>
          </w:rPrChange>
        </w:rPr>
      </w:pPr>
      <w:r w:rsidRPr="00307126">
        <w:t>Článok 14</w:t>
      </w:r>
      <w:r w:rsidRPr="00307126">
        <w:tab/>
        <w:t xml:space="preserve">OPRÁVNENÉ </w:t>
      </w:r>
      <w:del w:id="856" w:author="Autor">
        <w:r w:rsidRPr="0067212A" w:rsidDel="0067212A">
          <w:rPr>
            <w:rPrChange w:id="857" w:author="Autor">
              <w:rPr>
                <w:caps/>
              </w:rPr>
            </w:rPrChange>
          </w:rPr>
          <w:delText>Výdavky</w:delText>
        </w:r>
      </w:del>
      <w:ins w:id="858" w:author="Autor">
        <w:r w:rsidR="0067212A" w:rsidRPr="0067212A">
          <w:rPr>
            <w:rPrChange w:id="859" w:author="Autor">
              <w:rPr>
                <w:caps/>
              </w:rPr>
            </w:rPrChange>
          </w:rPr>
          <w:t>V</w:t>
        </w:r>
        <w:r w:rsidR="0067212A">
          <w:rPr>
            <w:lang w:val="sk-SK"/>
          </w:rPr>
          <w:t>ÝDAVKY</w:t>
        </w:r>
      </w:ins>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860"/>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860"/>
      <w:r w:rsidR="00AA2FB0" w:rsidRPr="00307126">
        <w:rPr>
          <w:rStyle w:val="Odkaznakomentr"/>
          <w:rFonts w:ascii="Times New Roman" w:eastAsia="Times New Roman" w:hAnsi="Times New Roman"/>
          <w:sz w:val="22"/>
          <w:szCs w:val="22"/>
          <w:lang w:val="x-none" w:eastAsia="x-none"/>
        </w:rPr>
        <w:commentReference w:id="860"/>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w:t>
      </w:r>
      <w:r w:rsidRPr="00307126">
        <w:rPr>
          <w:rFonts w:ascii="Times New Roman" w:hAnsi="Times New Roman"/>
        </w:rPr>
        <w:lastRenderedPageBreak/>
        <w:t xml:space="preserve">uplynutia </w:t>
      </w:r>
      <w:commentRangeStart w:id="861"/>
      <w:r w:rsidRPr="00307126">
        <w:rPr>
          <w:rFonts w:ascii="Times New Roman" w:hAnsi="Times New Roman"/>
        </w:rPr>
        <w:t xml:space="preserve">3 mesiacov </w:t>
      </w:r>
      <w:commentRangeEnd w:id="861"/>
      <w:r w:rsidR="000836FA" w:rsidRPr="00307126">
        <w:rPr>
          <w:rStyle w:val="Odkaznakomentr"/>
          <w:rFonts w:ascii="Times New Roman" w:eastAsia="Times New Roman" w:hAnsi="Times New Roman"/>
          <w:sz w:val="22"/>
          <w:szCs w:val="22"/>
          <w:lang w:val="x-none" w:eastAsia="x-none"/>
        </w:rPr>
        <w:commentReference w:id="861"/>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862"/>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862"/>
      <w:r w:rsidR="00C15C8E">
        <w:rPr>
          <w:rStyle w:val="Odkaznakomentr"/>
          <w:rFonts w:ascii="Times New Roman" w:eastAsia="Times New Roman" w:hAnsi="Times New Roman"/>
          <w:lang w:val="x-none" w:eastAsia="x-none"/>
        </w:rPr>
        <w:commentReference w:id="862"/>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w:t>
      </w:r>
      <w:r w:rsidRPr="00307126">
        <w:rPr>
          <w:rFonts w:ascii="Times New Roman" w:hAnsi="Times New Roman"/>
          <w:bCs/>
        </w:rPr>
        <w:lastRenderedPageBreak/>
        <w:t xml:space="preserve">(Nariadenie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863"/>
      <w:r w:rsidRPr="00307126">
        <w:rPr>
          <w:rFonts w:ascii="Times New Roman" w:hAnsi="Times New Roman"/>
          <w:bCs/>
        </w:rPr>
        <w:t>ktorý je nový</w:t>
      </w:r>
      <w:commentRangeEnd w:id="863"/>
      <w:r w:rsidR="00452D64" w:rsidRPr="00773D77">
        <w:rPr>
          <w:rStyle w:val="Odkaznakomentr"/>
          <w:rFonts w:ascii="Times New Roman" w:hAnsi="Times New Roman"/>
          <w:sz w:val="22"/>
          <w:lang w:val="x-none"/>
        </w:rPr>
        <w:commentReference w:id="863"/>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2A8AC53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del w:id="864" w:author="Autor">
        <w:r w:rsidR="00576C07" w:rsidRPr="00307126" w:rsidDel="00802E8F">
          <w:rPr>
            <w:rFonts w:ascii="Times New Roman" w:hAnsi="Times New Roman"/>
            <w:bCs/>
          </w:rPr>
          <w:delText xml:space="preserve">opakovanej </w:delText>
        </w:r>
      </w:del>
      <w:ins w:id="865" w:author="Autor">
        <w:r w:rsidR="00802E8F">
          <w:rPr>
            <w:rFonts w:ascii="Times New Roman" w:hAnsi="Times New Roman"/>
            <w:bCs/>
          </w:rPr>
          <w:t>opätovnej</w:t>
        </w:r>
        <w:r w:rsidR="00802E8F" w:rsidRPr="00307126">
          <w:rPr>
            <w:rFonts w:ascii="Times New Roman" w:hAnsi="Times New Roman"/>
            <w:bCs/>
          </w:rPr>
          <w:t xml:space="preserve"> </w:t>
        </w:r>
      </w:ins>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1472A5" w:rsidRDefault="00A91910" w:rsidP="00A91910">
      <w:pPr>
        <w:keepNext/>
        <w:spacing w:after="120" w:line="240" w:lineRule="auto"/>
        <w:ind w:left="1440" w:hanging="1440"/>
        <w:jc w:val="both"/>
        <w:outlineLvl w:val="2"/>
        <w:rPr>
          <w:rFonts w:ascii="Times New Roman" w:hAnsi="Times New Roman"/>
          <w:b/>
          <w:bCs/>
          <w:caps/>
          <w:sz w:val="26"/>
          <w:szCs w:val="26"/>
          <w:lang w:eastAsia="sk-SK"/>
          <w:rPrChange w:id="866" w:author="Autor">
            <w:rPr>
              <w:rFonts w:ascii="Times New Roman" w:hAnsi="Times New Roman"/>
              <w:b/>
              <w:bCs/>
              <w:caps/>
              <w:lang w:eastAsia="sk-SK"/>
            </w:rPr>
          </w:rPrChange>
        </w:rPr>
      </w:pPr>
      <w:r w:rsidRPr="001472A5">
        <w:rPr>
          <w:rFonts w:ascii="Times New Roman" w:hAnsi="Times New Roman"/>
          <w:b/>
          <w:bCs/>
          <w:caps/>
          <w:sz w:val="26"/>
          <w:szCs w:val="26"/>
          <w:lang w:eastAsia="sk-SK"/>
          <w:rPrChange w:id="867" w:author="Autor">
            <w:rPr>
              <w:rFonts w:ascii="Times New Roman" w:hAnsi="Times New Roman"/>
              <w:b/>
              <w:bCs/>
              <w:caps/>
              <w:lang w:eastAsia="sk-SK"/>
            </w:rPr>
          </w:rPrChange>
        </w:rPr>
        <w:t>Č</w:t>
      </w:r>
      <w:r w:rsidRPr="001472A5">
        <w:rPr>
          <w:rFonts w:ascii="Times New Roman" w:hAnsi="Times New Roman"/>
          <w:b/>
          <w:bCs/>
          <w:sz w:val="26"/>
          <w:szCs w:val="26"/>
          <w:lang w:eastAsia="sk-SK"/>
          <w:rPrChange w:id="868" w:author="Autor">
            <w:rPr>
              <w:rFonts w:ascii="Times New Roman" w:hAnsi="Times New Roman"/>
              <w:b/>
              <w:bCs/>
              <w:caps/>
              <w:lang w:eastAsia="sk-SK"/>
            </w:rPr>
          </w:rPrChange>
        </w:rPr>
        <w:t>lánok</w:t>
      </w:r>
      <w:r w:rsidRPr="001472A5">
        <w:rPr>
          <w:rFonts w:ascii="Times New Roman" w:hAnsi="Times New Roman"/>
          <w:b/>
          <w:bCs/>
          <w:caps/>
          <w:sz w:val="26"/>
          <w:szCs w:val="26"/>
          <w:lang w:eastAsia="sk-SK"/>
          <w:rPrChange w:id="869" w:author="Autor">
            <w:rPr>
              <w:rFonts w:ascii="Times New Roman" w:hAnsi="Times New Roman"/>
              <w:b/>
              <w:bCs/>
              <w:caps/>
              <w:lang w:eastAsia="sk-SK"/>
            </w:rPr>
          </w:rPrChange>
        </w:rPr>
        <w:t xml:space="preserve">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1472A5" w:rsidRDefault="00580301" w:rsidP="00A91910">
      <w:pPr>
        <w:spacing w:before="120" w:after="120"/>
        <w:jc w:val="both"/>
        <w:rPr>
          <w:rFonts w:ascii="Times New Roman" w:hAnsi="Times New Roman"/>
          <w:sz w:val="26"/>
          <w:szCs w:val="26"/>
          <w:rPrChange w:id="870" w:author="Autor">
            <w:rPr>
              <w:rFonts w:ascii="Times New Roman" w:hAnsi="Times New Roman"/>
            </w:rPr>
          </w:rPrChange>
        </w:rPr>
      </w:pPr>
    </w:p>
    <w:p w14:paraId="3DFB30FA" w14:textId="1E7342C2" w:rsidR="00A91910" w:rsidRPr="001472A5" w:rsidRDefault="00A91910" w:rsidP="00127E9E">
      <w:pPr>
        <w:keepNext/>
        <w:spacing w:after="120" w:line="264" w:lineRule="auto"/>
        <w:ind w:left="1440" w:hanging="1440"/>
        <w:jc w:val="both"/>
        <w:outlineLvl w:val="2"/>
        <w:rPr>
          <w:rFonts w:ascii="Times New Roman" w:hAnsi="Times New Roman"/>
          <w:b/>
          <w:bCs/>
          <w:sz w:val="26"/>
          <w:szCs w:val="26"/>
          <w:lang w:eastAsia="sk-SK"/>
          <w:rPrChange w:id="871" w:author="Autor">
            <w:rPr>
              <w:rFonts w:ascii="Times New Roman" w:hAnsi="Times New Roman"/>
              <w:b/>
              <w:bCs/>
              <w:caps/>
              <w:lang w:eastAsia="sk-SK"/>
            </w:rPr>
          </w:rPrChange>
        </w:rPr>
      </w:pPr>
      <w:del w:id="872" w:author="Autor">
        <w:r w:rsidRPr="001472A5" w:rsidDel="000E3433">
          <w:rPr>
            <w:rFonts w:ascii="Times New Roman" w:hAnsi="Times New Roman"/>
            <w:b/>
            <w:bCs/>
            <w:sz w:val="26"/>
            <w:szCs w:val="26"/>
            <w:lang w:eastAsia="sk-SK"/>
            <w:rPrChange w:id="873" w:author="Autor">
              <w:rPr>
                <w:rFonts w:ascii="Times New Roman" w:hAnsi="Times New Roman"/>
                <w:b/>
                <w:bCs/>
                <w:caps/>
                <w:lang w:eastAsia="sk-SK"/>
              </w:rPr>
            </w:rPrChange>
          </w:rPr>
          <w:delText xml:space="preserve">ČLÁNOK </w:delText>
        </w:r>
      </w:del>
      <w:ins w:id="874" w:author="Autor">
        <w:r w:rsidR="000E3433" w:rsidRPr="001472A5">
          <w:rPr>
            <w:rFonts w:ascii="Times New Roman" w:hAnsi="Times New Roman"/>
            <w:b/>
            <w:bCs/>
            <w:sz w:val="26"/>
            <w:szCs w:val="26"/>
            <w:lang w:eastAsia="sk-SK"/>
            <w:rPrChange w:id="875" w:author="Autor">
              <w:rPr>
                <w:rFonts w:ascii="Times New Roman" w:hAnsi="Times New Roman"/>
                <w:b/>
                <w:bCs/>
                <w:caps/>
                <w:lang w:eastAsia="sk-SK"/>
              </w:rPr>
            </w:rPrChange>
          </w:rPr>
          <w:t xml:space="preserve">Článok </w:t>
        </w:r>
      </w:ins>
      <w:r w:rsidRPr="001472A5">
        <w:rPr>
          <w:rFonts w:ascii="Times New Roman" w:hAnsi="Times New Roman"/>
          <w:b/>
          <w:bCs/>
          <w:sz w:val="26"/>
          <w:szCs w:val="26"/>
          <w:lang w:eastAsia="sk-SK"/>
          <w:rPrChange w:id="876" w:author="Autor">
            <w:rPr>
              <w:rFonts w:ascii="Times New Roman" w:hAnsi="Times New Roman"/>
              <w:b/>
              <w:bCs/>
              <w:caps/>
              <w:lang w:eastAsia="sk-SK"/>
            </w:rPr>
          </w:rPrChange>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w:t>
      </w:r>
      <w:r w:rsidRPr="00307126">
        <w:rPr>
          <w:rFonts w:ascii="Times New Roman" w:hAnsi="Times New Roman"/>
          <w:lang w:eastAsia="sk-SK"/>
        </w:rPr>
        <w:lastRenderedPageBreak/>
        <w:t>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Autor" w:initials="A">
    <w:p w14:paraId="19CCB437" w14:textId="77777777" w:rsidR="006F675D" w:rsidRPr="00972C9F" w:rsidRDefault="006F675D">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4" w:author="Autor" w:initials="A">
    <w:p w14:paraId="5D2A609E" w14:textId="77777777" w:rsidR="006F675D" w:rsidRPr="00833664" w:rsidRDefault="006F675D">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6F675D" w:rsidRPr="00833664" w:rsidRDefault="006F675D">
      <w:pPr>
        <w:pStyle w:val="Textkomentra"/>
        <w:rPr>
          <w:lang w:val="sk-SK"/>
        </w:rPr>
      </w:pPr>
    </w:p>
    <w:p w14:paraId="776FA871" w14:textId="77777777" w:rsidR="006F675D" w:rsidRPr="008138ED" w:rsidRDefault="006F675D">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15" w:author="Autor" w:initials="A">
    <w:p w14:paraId="71412907"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6" w:author="Autor" w:initials="A">
    <w:p w14:paraId="119DFD1A" w14:textId="06876791"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7" w:author="Autor" w:initials="A">
    <w:p w14:paraId="203E2362" w14:textId="77777777" w:rsidR="006F675D" w:rsidRPr="003311ED" w:rsidRDefault="006F675D">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8" w:author="Autor" w:initials="A">
    <w:p w14:paraId="75038045" w14:textId="139CD99B" w:rsidR="006F675D" w:rsidRPr="003311ED" w:rsidRDefault="006F675D">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0" w:author="Autor" w:initials="A">
    <w:p w14:paraId="2B6FE8F8" w14:textId="77777777" w:rsidR="006F675D" w:rsidRPr="003311ED" w:rsidRDefault="006F675D"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3" w:author="Autor" w:initials="A">
    <w:p w14:paraId="225CCF41" w14:textId="77777777" w:rsidR="006F675D" w:rsidRPr="009A28F0" w:rsidRDefault="006F675D"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26" w:author="Autor" w:initials="A">
    <w:p w14:paraId="4B5CF474" w14:textId="77777777" w:rsidR="006F675D" w:rsidRPr="003311ED" w:rsidRDefault="006F675D">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7" w:author="Autor" w:initials="A">
    <w:p w14:paraId="59D1C8D0" w14:textId="77777777" w:rsidR="006F675D" w:rsidRPr="003311ED" w:rsidRDefault="006F675D">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0" w:author="Autor" w:initials="A">
    <w:p w14:paraId="625008E9" w14:textId="5301EF31" w:rsidR="006F675D" w:rsidRDefault="006F675D">
      <w:pPr>
        <w:pStyle w:val="Textkomentra"/>
      </w:pPr>
      <w:r>
        <w:rPr>
          <w:rStyle w:val="Odkaznakomentr"/>
        </w:rPr>
        <w:annotationRef/>
      </w:r>
      <w:r w:rsidRPr="00372A72">
        <w:t>Vypustí sa, ak projekt zo svojej podstaty nemôže generovať príjem</w:t>
      </w:r>
    </w:p>
  </w:comment>
  <w:comment w:id="31" w:author="Autor" w:initials="A">
    <w:p w14:paraId="39D3DCD9"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2" w:author="Autor" w:initials="A">
    <w:p w14:paraId="39B440C0" w14:textId="0354BE11"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5" w:author="Autor" w:initials="A">
    <w:p w14:paraId="06F7AB11"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46" w:author="Autor" w:initials="A">
    <w:p w14:paraId="46A2CC8C" w14:textId="0CC46A6B"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81" w:author="Autor" w:initials="A">
    <w:p w14:paraId="6E8DF4E4" w14:textId="77777777" w:rsidR="006F675D" w:rsidRDefault="006F675D"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92" w:author="Autor" w:initials="A">
    <w:p w14:paraId="56F8CD75" w14:textId="77777777" w:rsidR="006F675D" w:rsidRDefault="006F675D">
      <w:pPr>
        <w:pStyle w:val="Textkomentra"/>
      </w:pPr>
      <w:r>
        <w:rPr>
          <w:rStyle w:val="Odkaznakomentr"/>
        </w:rPr>
        <w:annotationRef/>
      </w:r>
      <w:r>
        <w:t>Doplní RO</w:t>
      </w:r>
    </w:p>
  </w:comment>
  <w:comment w:id="116" w:author="Autor" w:initials="A">
    <w:p w14:paraId="5D8DA1D5" w14:textId="3C00CEFF" w:rsidR="006F675D" w:rsidRPr="00BC5687" w:rsidRDefault="006F675D"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193" w:author="Autor" w:initials="A">
    <w:p w14:paraId="21EEDA72" w14:textId="77777777" w:rsidR="006F675D" w:rsidRDefault="006F675D"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75" w:author="Autor" w:initials="A">
    <w:p w14:paraId="1139A1D6" w14:textId="20F1C976" w:rsidR="006F675D" w:rsidRDefault="006F675D">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223" w:author="Autor" w:initials="A">
    <w:p w14:paraId="633F1231" w14:textId="77777777" w:rsidR="006F675D" w:rsidRPr="00C00CAF" w:rsidRDefault="006F675D"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221" w:author="Autor" w:initials="A">
    <w:p w14:paraId="13908A15"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22" w:author="Autor" w:initials="A">
    <w:p w14:paraId="05A9C649" w14:textId="650C52D6"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34" w:author="Autor" w:initials="A">
    <w:p w14:paraId="5D2881E2" w14:textId="77777777" w:rsidR="006F675D" w:rsidRDefault="006F675D">
      <w:pPr>
        <w:pStyle w:val="Textkomentra"/>
      </w:pPr>
      <w:r>
        <w:rPr>
          <w:rStyle w:val="Odkaznakomentr"/>
        </w:rPr>
        <w:annotationRef/>
      </w:r>
      <w:r w:rsidRPr="00576235">
        <w:t>Poskytovateľ je povinný dodržať podmienku v zmysle kapitoly 3.5.10, ods. 2 písm. h) Systému riadenia EŠIF.</w:t>
      </w:r>
    </w:p>
  </w:comment>
  <w:comment w:id="239" w:author="Autor" w:initials="A">
    <w:p w14:paraId="516CF7BB"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40" w:author="Autor" w:initials="A">
    <w:p w14:paraId="760BB11C" w14:textId="66334264"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98" w:author="Autor" w:initials="A">
    <w:p w14:paraId="39968299" w14:textId="77777777" w:rsidR="006F675D" w:rsidRDefault="006F675D"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302" w:author="Autor" w:initials="A">
    <w:p w14:paraId="5E1CF222" w14:textId="77777777" w:rsidR="006F675D" w:rsidRDefault="006F675D"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6F675D" w:rsidRPr="0051470D" w:rsidRDefault="006F675D" w:rsidP="002F22D1">
      <w:pPr>
        <w:pStyle w:val="Textkomentra"/>
        <w:rPr>
          <w:lang w:val="sk-SK"/>
        </w:rPr>
      </w:pPr>
    </w:p>
    <w:p w14:paraId="701F04F9" w14:textId="77777777" w:rsidR="006F675D" w:rsidRDefault="006F675D"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6F675D" w:rsidRDefault="006F675D"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362" w:author="Autor" w:initials="A">
    <w:p w14:paraId="73BF31C8" w14:textId="77777777" w:rsidR="006F675D" w:rsidRPr="00696ADB" w:rsidRDefault="006F675D" w:rsidP="00C72A22">
      <w:pPr>
        <w:pStyle w:val="Textkomentra"/>
        <w:rPr>
          <w:lang w:val="sk-SK"/>
        </w:rPr>
      </w:pPr>
      <w:r>
        <w:rPr>
          <w:rStyle w:val="Odkaznakomentr"/>
        </w:rPr>
        <w:annotationRef/>
      </w:r>
      <w:r>
        <w:rPr>
          <w:lang w:val="sk-SK"/>
        </w:rPr>
        <w:t>RO odstráni, ak sa v projekte zjednodušené vykazovanie výdavkov nevyužíva</w:t>
      </w:r>
    </w:p>
  </w:comment>
  <w:comment w:id="394" w:author="Autor" w:initials="A">
    <w:p w14:paraId="5CE94C98" w14:textId="77777777" w:rsidR="006F675D" w:rsidRDefault="006F675D">
      <w:pPr>
        <w:pStyle w:val="Textkomentra"/>
      </w:pPr>
      <w:r>
        <w:rPr>
          <w:rStyle w:val="Odkaznakomentr"/>
        </w:rPr>
        <w:annotationRef/>
      </w:r>
      <w:r>
        <w:t>Všetky chýbajúce údaje doplní RO</w:t>
      </w:r>
    </w:p>
  </w:comment>
  <w:comment w:id="453" w:author="Autor" w:initials="A">
    <w:p w14:paraId="7D2C4526" w14:textId="77777777" w:rsidR="006F675D" w:rsidRDefault="006F675D"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454" w:author="Autor" w:initials="A">
    <w:p w14:paraId="2665AC28" w14:textId="77777777" w:rsidR="006F675D" w:rsidRPr="005F6D2D" w:rsidRDefault="006F675D"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455" w:author="Autor" w:initials="A">
    <w:p w14:paraId="258A3CFF" w14:textId="77777777" w:rsidR="006F675D" w:rsidRDefault="006F675D">
      <w:pPr>
        <w:pStyle w:val="Textkomentra"/>
      </w:pPr>
      <w:r>
        <w:rPr>
          <w:rStyle w:val="Odkaznakomentr"/>
        </w:rPr>
        <w:annotationRef/>
      </w:r>
      <w:r w:rsidRPr="00BD2AA7">
        <w:t>Napríklad kópia pozvánky na posledné školenie spolu s kópiou prezenčnej listiny účastníkov.</w:t>
      </w:r>
      <w:r>
        <w:t xml:space="preserve"> </w:t>
      </w:r>
    </w:p>
  </w:comment>
  <w:comment w:id="456" w:author="Autor" w:initials="A">
    <w:p w14:paraId="4352BA89" w14:textId="77777777" w:rsidR="006F675D" w:rsidRDefault="006F675D"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508" w:author="Autor" w:initials="A">
    <w:p w14:paraId="2C2E970A" w14:textId="77777777" w:rsidR="006F675D" w:rsidRDefault="006F675D" w:rsidP="00BA4EC8">
      <w:pPr>
        <w:pStyle w:val="Textkomentra"/>
      </w:pPr>
      <w:r>
        <w:rPr>
          <w:rStyle w:val="Odkaznakomentr"/>
        </w:rPr>
        <w:annotationRef/>
      </w:r>
      <w:r>
        <w:t>Koncesie, odkaz na web, práce chýbajú, ak neprišla ani jedna ponuky</w:t>
      </w:r>
    </w:p>
  </w:comment>
  <w:comment w:id="653" w:author="Autor" w:initials="A">
    <w:p w14:paraId="0F7D11E2" w14:textId="159331A8" w:rsidR="006F675D" w:rsidRPr="00335ACA" w:rsidRDefault="006F675D">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713" w:author="Autor" w:initials="A">
    <w:p w14:paraId="56432141"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714" w:author="Autor" w:initials="A">
    <w:p w14:paraId="57CAE093" w14:textId="24D2D295"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17" w:author="Autor" w:initials="A">
    <w:p w14:paraId="2B5F801C" w14:textId="3F3A7E3F" w:rsidR="006F675D" w:rsidRPr="00E47083" w:rsidRDefault="006F675D">
      <w:pPr>
        <w:pStyle w:val="Textkomentra"/>
        <w:rPr>
          <w:lang w:val="sk-SK"/>
        </w:rPr>
      </w:pPr>
      <w:r>
        <w:rPr>
          <w:rStyle w:val="Odkaznakomentr"/>
        </w:rPr>
        <w:annotationRef/>
      </w:r>
      <w:r w:rsidRPr="008C3850">
        <w:rPr>
          <w:lang w:val="sk-SK"/>
        </w:rPr>
        <w:t>Vypustí sa ak nie je relevantné</w:t>
      </w:r>
    </w:p>
  </w:comment>
  <w:comment w:id="719" w:author="Autor" w:initials="A">
    <w:p w14:paraId="1D165A32" w14:textId="77777777" w:rsidR="006F675D" w:rsidRDefault="006F675D">
      <w:pPr>
        <w:pStyle w:val="Textkomentra"/>
      </w:pPr>
      <w:r>
        <w:rPr>
          <w:rStyle w:val="Odkaznakomentr"/>
        </w:rPr>
        <w:annotationRef/>
      </w:r>
      <w:r>
        <w:t>Alebo troch rokov, ak sú na skrátenie lehoty splnené podmienky.</w:t>
      </w:r>
    </w:p>
  </w:comment>
  <w:comment w:id="718" w:author="Autor" w:initials="A">
    <w:p w14:paraId="7D8EEE20" w14:textId="77777777" w:rsidR="006F675D" w:rsidRPr="00685086" w:rsidRDefault="006F675D">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754" w:author="Autor" w:initials="A">
    <w:p w14:paraId="6F524A24" w14:textId="77777777" w:rsidR="006F675D" w:rsidRDefault="006F675D">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758" w:author="Autor" w:initials="A">
    <w:p w14:paraId="42F3457B" w14:textId="77777777" w:rsidR="006F675D" w:rsidRPr="000E1967" w:rsidRDefault="006F675D">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763" w:author="Autor" w:initials="A">
    <w:p w14:paraId="2FE7E065" w14:textId="77777777" w:rsidR="006F675D" w:rsidRDefault="006F675D" w:rsidP="00AC0259">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403F1DB4" w14:textId="50635C4E" w:rsidR="006F675D" w:rsidRDefault="006F675D">
      <w:pPr>
        <w:pStyle w:val="Textkomentra"/>
      </w:pPr>
    </w:p>
  </w:comment>
  <w:comment w:id="764" w:author="Autor" w:initials="A">
    <w:p w14:paraId="11C19D3E" w14:textId="39F09095" w:rsidR="006F675D" w:rsidRDefault="006F675D">
      <w:pPr>
        <w:pStyle w:val="Textkomentra"/>
      </w:pPr>
      <w:r>
        <w:rPr>
          <w:rStyle w:val="Odkaznakomentr"/>
        </w:rPr>
        <w:annotationRef/>
      </w:r>
      <w:r>
        <w:rPr>
          <w:lang w:val="sk-SK"/>
        </w:rPr>
        <w:t>RO má ešte pred týmto odsekom vložený nasledovný odsek: „</w:t>
      </w:r>
      <w:r>
        <w:t>V prípade uplatnenia nepotvrdenej ex ante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765" w:author="Autor" w:initials="A">
    <w:p w14:paraId="19115B95" w14:textId="77777777" w:rsidR="006F675D" w:rsidRPr="000E2BE6" w:rsidRDefault="006F675D"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769" w:author="Autor" w:initials="A">
    <w:p w14:paraId="7D0B534B" w14:textId="23A3D689" w:rsidR="006F675D" w:rsidRPr="00EF4107" w:rsidRDefault="006F675D">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770" w:author="Autor" w:initials="A">
    <w:p w14:paraId="5BD797D3" w14:textId="77777777" w:rsidR="006F675D" w:rsidRPr="00BF3F38" w:rsidRDefault="006F675D">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771" w:author="Autor" w:initials="A">
    <w:p w14:paraId="78E86446" w14:textId="35EFF233" w:rsidR="006F675D" w:rsidRPr="00D73FAF" w:rsidRDefault="006F675D">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772" w:author="Autor" w:initials="A">
    <w:p w14:paraId="065BBD7B" w14:textId="77777777" w:rsidR="006F675D" w:rsidRPr="00F8306F" w:rsidRDefault="006F675D"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773" w:author="Autor" w:initials="A">
    <w:p w14:paraId="0880C877" w14:textId="619ED916" w:rsidR="006F675D" w:rsidRDefault="006F675D">
      <w:pPr>
        <w:pStyle w:val="Textkomentra"/>
      </w:pPr>
      <w:r>
        <w:rPr>
          <w:rStyle w:val="Odkaznakomentr"/>
        </w:rPr>
        <w:annotationRef/>
      </w:r>
      <w:r>
        <w:rPr>
          <w:lang w:val="sk-SK"/>
        </w:rPr>
        <w:t xml:space="preserve">Relevantné pre projekty ESF (vrátane IZM).  </w:t>
      </w:r>
    </w:p>
  </w:comment>
  <w:comment w:id="774" w:author="Autor" w:initials="A">
    <w:p w14:paraId="4F973A39" w14:textId="77777777" w:rsidR="006F675D" w:rsidRPr="00DA6CAD" w:rsidRDefault="006F675D"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775" w:author="Autor" w:initials="A">
    <w:p w14:paraId="77A17100" w14:textId="77777777" w:rsidR="006F675D" w:rsidRPr="00161823" w:rsidRDefault="006F675D"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776" w:author="Autor" w:initials="A">
    <w:p w14:paraId="33F99FC8" w14:textId="77777777"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777" w:author="Autor" w:initials="A">
    <w:p w14:paraId="0778F41B" w14:textId="46E56BC1" w:rsidR="006F675D" w:rsidRPr="003311ED" w:rsidRDefault="006F675D">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82" w:author="Autor" w:initials="A">
    <w:p w14:paraId="463960E3" w14:textId="77777777" w:rsidR="006F675D" w:rsidRDefault="006F675D"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785" w:author="Autor" w:initials="A">
    <w:p w14:paraId="7C52490C" w14:textId="3E5DBC8D" w:rsidR="006F675D" w:rsidRPr="001E6BF9" w:rsidRDefault="006F675D">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786" w:author="Autor" w:initials="A">
    <w:p w14:paraId="2246BD55" w14:textId="77777777" w:rsidR="006F675D" w:rsidRDefault="006F675D">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787" w:author="Autor" w:initials="A">
    <w:p w14:paraId="0EDA29B1" w14:textId="77777777" w:rsidR="006F675D" w:rsidRDefault="006F675D">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788" w:author="Autor" w:initials="A">
    <w:p w14:paraId="627E2D89" w14:textId="77777777" w:rsidR="006F675D" w:rsidRDefault="006F675D">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792" w:author="Autor" w:initials="A">
    <w:p w14:paraId="67FC44C6" w14:textId="6DECCF32" w:rsidR="006F675D" w:rsidRDefault="006F675D">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793" w:author="Autor" w:initials="A">
    <w:p w14:paraId="07ACAF60" w14:textId="7773730A" w:rsidR="006F675D" w:rsidRPr="00A3129A" w:rsidRDefault="006F675D">
      <w:pPr>
        <w:pStyle w:val="Textkomentra"/>
        <w:rPr>
          <w:lang w:val="sk-SK"/>
        </w:rPr>
      </w:pPr>
      <w:r>
        <w:rPr>
          <w:rStyle w:val="Odkaznakomentr"/>
        </w:rPr>
        <w:annotationRef/>
      </w:r>
      <w:r>
        <w:rPr>
          <w:lang w:val="sk-SK"/>
        </w:rPr>
        <w:t>V prípade vypustenia zmeny v termíne Ukončenia realizácie hlavných aktivít Projektu z významnejších zmien podľa článku 6 ods. 6.3 písmeno f), resp. zo zmien ako takých  (odsek 6.9 zmluvy), sa vyznačený text nahradí týmto novým textom: „</w:t>
      </w:r>
      <w:r w:rsidRPr="00A3129A">
        <w:rPr>
          <w:i/>
          <w:lang w:val="sk-SK"/>
        </w:rPr>
        <w:t>postupovať podľa článku 4 ods. 6 VZP.</w:t>
      </w:r>
      <w:r>
        <w:rPr>
          <w:lang w:val="sk-SK"/>
        </w:rPr>
        <w:t>“</w:t>
      </w:r>
    </w:p>
  </w:comment>
  <w:comment w:id="794" w:author="Autor" w:initials="A">
    <w:p w14:paraId="4CBB43F2" w14:textId="3F01D58E" w:rsidR="006F675D" w:rsidRPr="00332024" w:rsidRDefault="006F675D">
      <w:pPr>
        <w:pStyle w:val="Textkomentra"/>
        <w:rPr>
          <w:lang w:val="sk-SK"/>
        </w:rPr>
      </w:pPr>
      <w:r>
        <w:rPr>
          <w:rStyle w:val="Odkaznakomentr"/>
        </w:rPr>
        <w:annotationRef/>
      </w:r>
      <w:r>
        <w:rPr>
          <w:lang w:val="sk-SK"/>
        </w:rPr>
        <w:t>U</w:t>
      </w:r>
      <w:r w:rsidRPr="001D238C">
        <w:rPr>
          <w:lang w:val="sk-SK"/>
        </w:rPr>
        <w:t>pozorňuje sa na vecné prepojenie s článkom 6 ods. 6.8 zmluvy</w:t>
      </w:r>
      <w:r>
        <w:rPr>
          <w:lang w:val="sk-SK"/>
        </w:rPr>
        <w:t>.</w:t>
      </w:r>
    </w:p>
  </w:comment>
  <w:comment w:id="795" w:author="Autor" w:initials="A">
    <w:p w14:paraId="4E86DD36" w14:textId="76211BE8" w:rsidR="006F675D" w:rsidRPr="00332024" w:rsidRDefault="006F675D">
      <w:pPr>
        <w:pStyle w:val="Textkomentra"/>
        <w:rPr>
          <w:lang w:val="sk-SK"/>
        </w:rPr>
      </w:pPr>
      <w:r>
        <w:rPr>
          <w:rStyle w:val="Odkaznakomentr"/>
        </w:rPr>
        <w:annotationRef/>
      </w:r>
      <w:r w:rsidRPr="001D238C">
        <w:rPr>
          <w:lang w:val="sk-SK"/>
        </w:rPr>
        <w:t>Upozorňuje sa na vecné prepojenie s článkom 6 ods. 6.8 zmluvy.</w:t>
      </w:r>
    </w:p>
  </w:comment>
  <w:comment w:id="800" w:author="Autor" w:initials="A">
    <w:p w14:paraId="7CAF837B" w14:textId="3EC35DA8" w:rsidR="006F675D" w:rsidRPr="00AC240F" w:rsidRDefault="006F675D">
      <w:pPr>
        <w:pStyle w:val="Textkomentra"/>
        <w:rPr>
          <w:lang w:val="sk-SK"/>
        </w:rPr>
      </w:pPr>
      <w:r>
        <w:rPr>
          <w:rStyle w:val="Odkaznakomentr"/>
        </w:rPr>
        <w:annotationRef/>
      </w:r>
      <w:r>
        <w:t xml:space="preserve">V prípade, ak sa poskytovateľ rozhodol vypustiť </w:t>
      </w:r>
      <w:r>
        <w:rPr>
          <w:lang w:val="sk-SK"/>
        </w:rPr>
        <w:t xml:space="preserve">zmenu uvedenú v písmene f) v článku 6 </w:t>
      </w:r>
      <w:r>
        <w:t xml:space="preserve">odsek 6.3 </w:t>
      </w:r>
      <w:r>
        <w:rPr>
          <w:lang w:val="sk-SK"/>
        </w:rPr>
        <w:t xml:space="preserve">zmluvy </w:t>
      </w:r>
      <w:r>
        <w:t xml:space="preserve">v zmysle tam uvedeného komentára, pretože nemá stanovenú časovú podmienku poskytnutia príspevku, ktorá limituje dobu RHAP na určitý obmedzený čas (napr. xx mesiacov), </w:t>
      </w:r>
      <w:r>
        <w:rPr>
          <w:lang w:val="sk-SK"/>
        </w:rPr>
        <w:t>vyznačený text sa nahradí výrazom „</w:t>
      </w:r>
      <w:r w:rsidRPr="00AC240F">
        <w:rPr>
          <w:i/>
          <w:lang w:val="sk-SK"/>
        </w:rPr>
        <w:t>neuplatňuje sa</w:t>
      </w:r>
      <w:r>
        <w:rPr>
          <w:lang w:val="sk-SK"/>
        </w:rPr>
        <w:t xml:space="preserve">“, aby nedošlo k posunutiu písmen kvôli krížovým odkazom. </w:t>
      </w:r>
    </w:p>
  </w:comment>
  <w:comment w:id="803" w:author="Autor" w:initials="A">
    <w:p w14:paraId="1DA5D07D" w14:textId="77777777" w:rsidR="006F675D" w:rsidRDefault="006F675D">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804" w:author="Autor" w:initials="A">
    <w:p w14:paraId="7D3C1E94" w14:textId="77777777" w:rsidR="006F675D" w:rsidRDefault="006F675D">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806" w:author="Autor" w:initials="A">
    <w:p w14:paraId="6F28E2AA" w14:textId="3DF345B5" w:rsidR="006F675D" w:rsidRDefault="006F675D">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807" w:author="Autor" w:initials="A">
    <w:p w14:paraId="066E0570" w14:textId="77777777" w:rsidR="006F675D" w:rsidRDefault="006F675D" w:rsidP="00A91910">
      <w:pPr>
        <w:pStyle w:val="Textkomentra"/>
      </w:pPr>
      <w:r>
        <w:rPr>
          <w:rStyle w:val="Odkaznakomentr"/>
        </w:rPr>
        <w:annotationRef/>
      </w:r>
    </w:p>
    <w:p w14:paraId="45D33BEE" w14:textId="77777777" w:rsidR="006F675D" w:rsidRDefault="006F675D" w:rsidP="00A91910">
      <w:pPr>
        <w:pStyle w:val="Textkomentra"/>
      </w:pPr>
      <w:r>
        <w:t xml:space="preserve">Previazanosť na čl. 6.6 zmluvy. </w:t>
      </w:r>
    </w:p>
    <w:p w14:paraId="53AEF3AC" w14:textId="77777777" w:rsidR="006F675D" w:rsidRDefault="006F675D" w:rsidP="00A91910">
      <w:pPr>
        <w:pStyle w:val="Textkomentra"/>
      </w:pPr>
    </w:p>
    <w:p w14:paraId="79C701FF" w14:textId="77777777" w:rsidR="006F675D" w:rsidRPr="00424388" w:rsidRDefault="006F675D"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6F675D" w:rsidRDefault="006F675D" w:rsidP="00A91910">
      <w:pPr>
        <w:pStyle w:val="Textkomentra"/>
      </w:pPr>
    </w:p>
    <w:p w14:paraId="5BA0B544" w14:textId="77777777" w:rsidR="006F675D" w:rsidRDefault="006F675D"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6F675D" w:rsidRDefault="006F675D" w:rsidP="00A91910">
      <w:pPr>
        <w:pStyle w:val="Textkomentra"/>
        <w:ind w:left="360"/>
      </w:pPr>
      <w:r>
        <w:t xml:space="preserve"> </w:t>
      </w:r>
    </w:p>
    <w:p w14:paraId="02E1E19B" w14:textId="77777777" w:rsidR="006F675D" w:rsidRDefault="006F675D"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6F675D" w:rsidRDefault="006F675D" w:rsidP="00A91910">
      <w:pPr>
        <w:pStyle w:val="Textkomentra"/>
      </w:pPr>
    </w:p>
    <w:p w14:paraId="346EF514" w14:textId="77777777" w:rsidR="006F675D" w:rsidRDefault="006F675D"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808" w:author="Autor" w:initials="A">
    <w:p w14:paraId="3AC811D9" w14:textId="77777777" w:rsidR="006F675D" w:rsidRPr="001A6D0E" w:rsidRDefault="006F675D">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809" w:author="Autor" w:initials="A">
    <w:p w14:paraId="1FBCD9A8" w14:textId="3C440469" w:rsidR="006F675D" w:rsidRPr="001A6D0E" w:rsidRDefault="006F675D">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812" w:author="Autor" w:initials="A">
    <w:p w14:paraId="0F7F1C49" w14:textId="0198E24F" w:rsidR="006F675D" w:rsidRPr="000A07B0" w:rsidRDefault="006F675D">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825" w:author="Autor" w:initials="A">
    <w:p w14:paraId="2AF6D042" w14:textId="77777777" w:rsidR="006F675D" w:rsidRPr="005E2851" w:rsidRDefault="006F675D">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844" w:author="Autor" w:initials="A">
    <w:p w14:paraId="59A03FBA" w14:textId="77777777" w:rsidR="006F675D" w:rsidRDefault="006F675D">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849" w:author="Autor" w:initials="A">
    <w:p w14:paraId="73B9B4E8" w14:textId="77777777" w:rsidR="006F675D" w:rsidRPr="003311ED" w:rsidRDefault="006F675D">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850" w:author="Autor" w:initials="A">
    <w:p w14:paraId="5A768CAC" w14:textId="3C2D416B" w:rsidR="006F675D" w:rsidRDefault="006F675D">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851" w:author="Autor" w:initials="A">
    <w:p w14:paraId="365E2F87" w14:textId="77777777" w:rsidR="006F675D" w:rsidRPr="00AA2FB0" w:rsidRDefault="006F675D">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853" w:author="Autor" w:initials="A">
    <w:p w14:paraId="565222A3" w14:textId="77777777" w:rsidR="006F675D" w:rsidRDefault="006F675D">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854" w:author="Autor" w:initials="A">
    <w:p w14:paraId="2807A3D4" w14:textId="77777777" w:rsidR="006F675D" w:rsidRDefault="006F675D">
      <w:pPr>
        <w:pStyle w:val="Textkomentra"/>
      </w:pPr>
      <w:r>
        <w:rPr>
          <w:rStyle w:val="Odkaznakomentr"/>
        </w:rPr>
        <w:annotationRef/>
      </w:r>
      <w:r>
        <w:t xml:space="preserve">Upraví sa podľa toho, či ide o PGP projekt alebo nie (písm. c) bude zamenené za písm. b). </w:t>
      </w:r>
    </w:p>
  </w:comment>
  <w:comment w:id="860" w:author="Autor" w:initials="A">
    <w:p w14:paraId="4824C2F9" w14:textId="77777777" w:rsidR="006F675D" w:rsidRPr="00AA2FB0" w:rsidRDefault="006F675D">
      <w:pPr>
        <w:pStyle w:val="Textkomentra"/>
        <w:rPr>
          <w:lang w:val="sk-SK"/>
        </w:rPr>
      </w:pPr>
      <w:r>
        <w:rPr>
          <w:rStyle w:val="Odkaznakomentr"/>
        </w:rPr>
        <w:annotationRef/>
      </w:r>
      <w:r w:rsidRPr="00127E9E">
        <w:rPr>
          <w:lang w:val="sk-SK"/>
        </w:rPr>
        <w:t>Zosúladenie s písm a) pre časovú oprávnenosť IZM</w:t>
      </w:r>
    </w:p>
  </w:comment>
  <w:comment w:id="861" w:author="Autor" w:initials="A">
    <w:p w14:paraId="4558A4D2" w14:textId="77777777" w:rsidR="006F675D" w:rsidRPr="000836FA" w:rsidRDefault="006F675D">
      <w:pPr>
        <w:pStyle w:val="Textkomentra"/>
        <w:rPr>
          <w:lang w:val="sk-SK"/>
        </w:rPr>
      </w:pPr>
      <w:r>
        <w:rPr>
          <w:rStyle w:val="Odkaznakomentr"/>
        </w:rPr>
        <w:annotationRef/>
      </w:r>
      <w:r w:rsidRPr="00127E9E">
        <w:rPr>
          <w:lang w:val="sk-SK"/>
        </w:rPr>
        <w:t>Upozorňuje sa na prepojenie s článkom 5 ods. 5.1 zmluvy</w:t>
      </w:r>
    </w:p>
  </w:comment>
  <w:comment w:id="862" w:author="Autor" w:initials="A">
    <w:p w14:paraId="21CA2AAD" w14:textId="55D196F7" w:rsidR="006F675D" w:rsidRDefault="006F675D">
      <w:pPr>
        <w:pStyle w:val="Textkomentra"/>
      </w:pPr>
      <w:r>
        <w:rPr>
          <w:rStyle w:val="Odkaznakomentr"/>
        </w:rPr>
        <w:annotationRef/>
      </w:r>
      <w:r>
        <w:rPr>
          <w:lang w:val="sk-SK"/>
        </w:rPr>
        <w:t>Odstráni sa pre projekty, v ktorých sa zjednodušené vykazovanie výdavkov neaplikuje.</w:t>
      </w:r>
    </w:p>
  </w:comment>
  <w:comment w:id="863" w:author="Autor" w:initials="A">
    <w:p w14:paraId="74B7E85F" w14:textId="77777777" w:rsidR="006F675D" w:rsidRPr="0051470D" w:rsidRDefault="006F675D">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4CBB43F2" w15:done="0"/>
  <w15:commentEx w15:paraId="4E86DD36"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2807A3D4"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39EC6" w14:textId="77777777" w:rsidR="000A398C" w:rsidRDefault="000A398C" w:rsidP="00107570">
      <w:pPr>
        <w:spacing w:after="0" w:line="240" w:lineRule="auto"/>
      </w:pPr>
      <w:r>
        <w:separator/>
      </w:r>
    </w:p>
  </w:endnote>
  <w:endnote w:type="continuationSeparator" w:id="0">
    <w:p w14:paraId="6202836D" w14:textId="77777777" w:rsidR="000A398C" w:rsidRDefault="000A398C" w:rsidP="00107570">
      <w:pPr>
        <w:spacing w:after="0" w:line="240" w:lineRule="auto"/>
      </w:pPr>
      <w:r>
        <w:continuationSeparator/>
      </w:r>
    </w:p>
  </w:endnote>
  <w:endnote w:type="continuationNotice" w:id="1">
    <w:p w14:paraId="5AD0C9C4" w14:textId="77777777" w:rsidR="000A398C" w:rsidRDefault="000A39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0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24E2EE33" w:rsidR="006F675D" w:rsidRDefault="006F675D"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B00E0B">
              <w:rPr>
                <w:b/>
                <w:bCs/>
                <w:noProof/>
              </w:rPr>
              <w:t>21</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B00E0B">
              <w:rPr>
                <w:b/>
                <w:bCs/>
                <w:noProof/>
              </w:rPr>
              <w:t>60</w:t>
            </w:r>
            <w:r>
              <w:rPr>
                <w:b/>
                <w:bCs/>
              </w:rPr>
              <w:fldChar w:fldCharType="end"/>
            </w:r>
          </w:p>
        </w:sdtContent>
      </w:sdt>
    </w:sdtContent>
  </w:sdt>
  <w:p w14:paraId="70C0ABD5" w14:textId="77777777" w:rsidR="006F675D" w:rsidRPr="004405B8" w:rsidRDefault="006F675D"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E55D1" w14:textId="77777777" w:rsidR="000A398C" w:rsidRDefault="000A398C" w:rsidP="00107570">
      <w:pPr>
        <w:spacing w:after="0" w:line="240" w:lineRule="auto"/>
      </w:pPr>
      <w:r>
        <w:separator/>
      </w:r>
    </w:p>
  </w:footnote>
  <w:footnote w:type="continuationSeparator" w:id="0">
    <w:p w14:paraId="06D04561" w14:textId="77777777" w:rsidR="000A398C" w:rsidRDefault="000A398C" w:rsidP="00107570">
      <w:pPr>
        <w:spacing w:after="0" w:line="240" w:lineRule="auto"/>
      </w:pPr>
      <w:r>
        <w:continuationSeparator/>
      </w:r>
    </w:p>
  </w:footnote>
  <w:footnote w:type="continuationNotice" w:id="1">
    <w:p w14:paraId="1507C731" w14:textId="77777777" w:rsidR="000A398C" w:rsidRDefault="000A398C">
      <w:pPr>
        <w:spacing w:after="0" w:line="240" w:lineRule="auto"/>
      </w:pPr>
    </w:p>
  </w:footnote>
  <w:footnote w:id="2">
    <w:p w14:paraId="3D556CC4" w14:textId="77777777" w:rsidR="006F675D" w:rsidRDefault="006F675D"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7"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6"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0"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4"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1"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2"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4"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5"/>
  </w:num>
  <w:num w:numId="2">
    <w:abstractNumId w:val="26"/>
  </w:num>
  <w:num w:numId="3">
    <w:abstractNumId w:val="10"/>
  </w:num>
  <w:num w:numId="4">
    <w:abstractNumId w:val="49"/>
  </w:num>
  <w:num w:numId="5">
    <w:abstractNumId w:val="3"/>
  </w:num>
  <w:num w:numId="6">
    <w:abstractNumId w:val="39"/>
  </w:num>
  <w:num w:numId="7">
    <w:abstractNumId w:val="43"/>
  </w:num>
  <w:num w:numId="8">
    <w:abstractNumId w:val="53"/>
  </w:num>
  <w:num w:numId="9">
    <w:abstractNumId w:val="13"/>
  </w:num>
  <w:num w:numId="10">
    <w:abstractNumId w:val="35"/>
  </w:num>
  <w:num w:numId="11">
    <w:abstractNumId w:val="4"/>
  </w:num>
  <w:num w:numId="12">
    <w:abstractNumId w:val="23"/>
  </w:num>
  <w:num w:numId="13">
    <w:abstractNumId w:val="31"/>
  </w:num>
  <w:num w:numId="14">
    <w:abstractNumId w:val="18"/>
  </w:num>
  <w:num w:numId="15">
    <w:abstractNumId w:val="30"/>
  </w:num>
  <w:num w:numId="16">
    <w:abstractNumId w:val="15"/>
  </w:num>
  <w:num w:numId="17">
    <w:abstractNumId w:val="19"/>
  </w:num>
  <w:num w:numId="18">
    <w:abstractNumId w:val="14"/>
  </w:num>
  <w:num w:numId="19">
    <w:abstractNumId w:val="51"/>
  </w:num>
  <w:num w:numId="20">
    <w:abstractNumId w:val="48"/>
  </w:num>
  <w:num w:numId="21">
    <w:abstractNumId w:val="3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28"/>
  </w:num>
  <w:num w:numId="30">
    <w:abstractNumId w:val="52"/>
  </w:num>
  <w:num w:numId="31">
    <w:abstractNumId w:val="34"/>
  </w:num>
  <w:num w:numId="32">
    <w:abstractNumId w:val="46"/>
  </w:num>
  <w:num w:numId="33">
    <w:abstractNumId w:val="45"/>
  </w:num>
  <w:num w:numId="34">
    <w:abstractNumId w:val="41"/>
  </w:num>
  <w:num w:numId="35">
    <w:abstractNumId w:val="37"/>
  </w:num>
  <w:num w:numId="36">
    <w:abstractNumId w:val="42"/>
  </w:num>
  <w:num w:numId="37">
    <w:abstractNumId w:val="21"/>
  </w:num>
  <w:num w:numId="38">
    <w:abstractNumId w:val="20"/>
  </w:num>
  <w:num w:numId="39">
    <w:abstractNumId w:val="8"/>
  </w:num>
  <w:num w:numId="40">
    <w:abstractNumId w:val="47"/>
  </w:num>
  <w:num w:numId="41">
    <w:abstractNumId w:val="54"/>
  </w:num>
  <w:num w:numId="42">
    <w:abstractNumId w:val="44"/>
  </w:num>
  <w:num w:numId="43">
    <w:abstractNumId w:val="40"/>
  </w:num>
  <w:num w:numId="44">
    <w:abstractNumId w:val="50"/>
  </w:num>
  <w:num w:numId="45">
    <w:abstractNumId w:val="29"/>
  </w:num>
  <w:num w:numId="46">
    <w:abstractNumId w:val="7"/>
  </w:num>
  <w:num w:numId="47">
    <w:abstractNumId w:val="16"/>
  </w:num>
  <w:num w:numId="48">
    <w:abstractNumId w:val="9"/>
  </w:num>
  <w:num w:numId="49">
    <w:abstractNumId w:val="17"/>
  </w:num>
  <w:num w:numId="50">
    <w:abstractNumId w:val="1"/>
  </w:num>
  <w:num w:numId="51">
    <w:abstractNumId w:val="24"/>
  </w:num>
  <w:num w:numId="52">
    <w:abstractNumId w:val="35"/>
  </w:num>
  <w:num w:numId="53">
    <w:abstractNumId w:val="27"/>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3"/>
  </w:num>
  <w:num w:numId="58">
    <w:abstractNumId w:val="35"/>
  </w:num>
  <w:num w:numId="59">
    <w:abstractNumId w:val="35"/>
  </w:num>
  <w:num w:numId="60">
    <w:abstractNumId w:val="2"/>
  </w:num>
  <w:num w:numId="61">
    <w:abstractNumId w:val="5"/>
  </w:num>
  <w:num w:numId="62">
    <w:abstractNumId w:val="35"/>
  </w:num>
  <w:num w:numId="63">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27899"/>
    <w:rsid w:val="00030F01"/>
    <w:rsid w:val="00030F14"/>
    <w:rsid w:val="0003242F"/>
    <w:rsid w:val="00032E66"/>
    <w:rsid w:val="0003353F"/>
    <w:rsid w:val="00036AB3"/>
    <w:rsid w:val="00036C55"/>
    <w:rsid w:val="0003793C"/>
    <w:rsid w:val="00040A31"/>
    <w:rsid w:val="00040BB7"/>
    <w:rsid w:val="00043C56"/>
    <w:rsid w:val="00046348"/>
    <w:rsid w:val="000465E7"/>
    <w:rsid w:val="000478C1"/>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305"/>
    <w:rsid w:val="000777AD"/>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34F7"/>
    <w:rsid w:val="000A398C"/>
    <w:rsid w:val="000A5604"/>
    <w:rsid w:val="000A5C51"/>
    <w:rsid w:val="000A5D55"/>
    <w:rsid w:val="000A717C"/>
    <w:rsid w:val="000B128B"/>
    <w:rsid w:val="000B1CB0"/>
    <w:rsid w:val="000B20A9"/>
    <w:rsid w:val="000B2E62"/>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7D7B"/>
    <w:rsid w:val="00170C9D"/>
    <w:rsid w:val="001717FF"/>
    <w:rsid w:val="001736D6"/>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04B4"/>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17D50"/>
    <w:rsid w:val="00220F6A"/>
    <w:rsid w:val="0022209B"/>
    <w:rsid w:val="002225AC"/>
    <w:rsid w:val="00222A7E"/>
    <w:rsid w:val="00222AC7"/>
    <w:rsid w:val="002238CE"/>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393F"/>
    <w:rsid w:val="00286705"/>
    <w:rsid w:val="00287274"/>
    <w:rsid w:val="0029027A"/>
    <w:rsid w:val="00291178"/>
    <w:rsid w:val="00291A10"/>
    <w:rsid w:val="00296335"/>
    <w:rsid w:val="002966B1"/>
    <w:rsid w:val="002A4553"/>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42"/>
    <w:rsid w:val="002D7BF6"/>
    <w:rsid w:val="002E0CDD"/>
    <w:rsid w:val="002E3883"/>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098"/>
    <w:rsid w:val="00302FCA"/>
    <w:rsid w:val="00304BCE"/>
    <w:rsid w:val="00304FAB"/>
    <w:rsid w:val="003069EA"/>
    <w:rsid w:val="00307126"/>
    <w:rsid w:val="00307158"/>
    <w:rsid w:val="00307349"/>
    <w:rsid w:val="0030793B"/>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99D"/>
    <w:rsid w:val="003556C5"/>
    <w:rsid w:val="00355838"/>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A268C"/>
    <w:rsid w:val="003A58E3"/>
    <w:rsid w:val="003A5C86"/>
    <w:rsid w:val="003A7B0B"/>
    <w:rsid w:val="003B256A"/>
    <w:rsid w:val="003B3653"/>
    <w:rsid w:val="003B3F1A"/>
    <w:rsid w:val="003B3F46"/>
    <w:rsid w:val="003B4088"/>
    <w:rsid w:val="003B557F"/>
    <w:rsid w:val="003B5B37"/>
    <w:rsid w:val="003C0265"/>
    <w:rsid w:val="003C0DAD"/>
    <w:rsid w:val="003C0F18"/>
    <w:rsid w:val="003C6060"/>
    <w:rsid w:val="003C6154"/>
    <w:rsid w:val="003C688F"/>
    <w:rsid w:val="003D03CA"/>
    <w:rsid w:val="003D3D57"/>
    <w:rsid w:val="003D3F0F"/>
    <w:rsid w:val="003D3FE7"/>
    <w:rsid w:val="003D54A6"/>
    <w:rsid w:val="003D6DCB"/>
    <w:rsid w:val="003E0F7C"/>
    <w:rsid w:val="003E2782"/>
    <w:rsid w:val="003E2919"/>
    <w:rsid w:val="003E29BF"/>
    <w:rsid w:val="003E3452"/>
    <w:rsid w:val="003E4341"/>
    <w:rsid w:val="003E793F"/>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4023"/>
    <w:rsid w:val="004167D9"/>
    <w:rsid w:val="00417284"/>
    <w:rsid w:val="004209D2"/>
    <w:rsid w:val="00421105"/>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25C0"/>
    <w:rsid w:val="00464983"/>
    <w:rsid w:val="00466C21"/>
    <w:rsid w:val="00466C3D"/>
    <w:rsid w:val="00467079"/>
    <w:rsid w:val="004671CC"/>
    <w:rsid w:val="00467BB4"/>
    <w:rsid w:val="0047664D"/>
    <w:rsid w:val="00477624"/>
    <w:rsid w:val="00491A08"/>
    <w:rsid w:val="0049218B"/>
    <w:rsid w:val="00493202"/>
    <w:rsid w:val="0049365E"/>
    <w:rsid w:val="004946CD"/>
    <w:rsid w:val="00495201"/>
    <w:rsid w:val="004A07F8"/>
    <w:rsid w:val="004A0DC0"/>
    <w:rsid w:val="004A5037"/>
    <w:rsid w:val="004A5C39"/>
    <w:rsid w:val="004A5DE7"/>
    <w:rsid w:val="004B0553"/>
    <w:rsid w:val="004B23D9"/>
    <w:rsid w:val="004B2DB5"/>
    <w:rsid w:val="004B36E2"/>
    <w:rsid w:val="004B3D33"/>
    <w:rsid w:val="004B5302"/>
    <w:rsid w:val="004B612A"/>
    <w:rsid w:val="004B6779"/>
    <w:rsid w:val="004B74CE"/>
    <w:rsid w:val="004B7C94"/>
    <w:rsid w:val="004C0102"/>
    <w:rsid w:val="004C0788"/>
    <w:rsid w:val="004C1B3A"/>
    <w:rsid w:val="004C1D6D"/>
    <w:rsid w:val="004C270D"/>
    <w:rsid w:val="004C4876"/>
    <w:rsid w:val="004C4980"/>
    <w:rsid w:val="004C5489"/>
    <w:rsid w:val="004C6B33"/>
    <w:rsid w:val="004C7C24"/>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57AEC"/>
    <w:rsid w:val="00557CAC"/>
    <w:rsid w:val="005619CB"/>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12A2"/>
    <w:rsid w:val="005A515C"/>
    <w:rsid w:val="005A5280"/>
    <w:rsid w:val="005A6833"/>
    <w:rsid w:val="005B0DFF"/>
    <w:rsid w:val="005B1847"/>
    <w:rsid w:val="005B204A"/>
    <w:rsid w:val="005B34D7"/>
    <w:rsid w:val="005B3FBA"/>
    <w:rsid w:val="005B4F5F"/>
    <w:rsid w:val="005B520C"/>
    <w:rsid w:val="005B7C7A"/>
    <w:rsid w:val="005C0175"/>
    <w:rsid w:val="005C290B"/>
    <w:rsid w:val="005C4A9E"/>
    <w:rsid w:val="005C5275"/>
    <w:rsid w:val="005D01B9"/>
    <w:rsid w:val="005D10B3"/>
    <w:rsid w:val="005D1531"/>
    <w:rsid w:val="005D1E6A"/>
    <w:rsid w:val="005D28F5"/>
    <w:rsid w:val="005D2904"/>
    <w:rsid w:val="005D5A73"/>
    <w:rsid w:val="005E04B5"/>
    <w:rsid w:val="005E1FCE"/>
    <w:rsid w:val="005E20E2"/>
    <w:rsid w:val="005E2851"/>
    <w:rsid w:val="005E2DCB"/>
    <w:rsid w:val="005E308A"/>
    <w:rsid w:val="005E3104"/>
    <w:rsid w:val="005E3E6A"/>
    <w:rsid w:val="005E4601"/>
    <w:rsid w:val="005E5554"/>
    <w:rsid w:val="005E5F3A"/>
    <w:rsid w:val="005E6C80"/>
    <w:rsid w:val="005E7FD8"/>
    <w:rsid w:val="005F1CCE"/>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59AC"/>
    <w:rsid w:val="0067087C"/>
    <w:rsid w:val="0067091C"/>
    <w:rsid w:val="00670D6E"/>
    <w:rsid w:val="0067212A"/>
    <w:rsid w:val="00672E64"/>
    <w:rsid w:val="00674103"/>
    <w:rsid w:val="006768C4"/>
    <w:rsid w:val="006807C9"/>
    <w:rsid w:val="00682D9C"/>
    <w:rsid w:val="0068313D"/>
    <w:rsid w:val="006839FF"/>
    <w:rsid w:val="00685086"/>
    <w:rsid w:val="006861F2"/>
    <w:rsid w:val="00692162"/>
    <w:rsid w:val="0069356A"/>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3062"/>
    <w:rsid w:val="00764BD1"/>
    <w:rsid w:val="00767928"/>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FA"/>
    <w:rsid w:val="00795CF6"/>
    <w:rsid w:val="007A1588"/>
    <w:rsid w:val="007A1EB8"/>
    <w:rsid w:val="007A2554"/>
    <w:rsid w:val="007A40EE"/>
    <w:rsid w:val="007A6408"/>
    <w:rsid w:val="007A6C01"/>
    <w:rsid w:val="007A702F"/>
    <w:rsid w:val="007A714C"/>
    <w:rsid w:val="007B4A58"/>
    <w:rsid w:val="007C0E96"/>
    <w:rsid w:val="007C18AF"/>
    <w:rsid w:val="007C25BD"/>
    <w:rsid w:val="007C25DC"/>
    <w:rsid w:val="007C2969"/>
    <w:rsid w:val="007C5152"/>
    <w:rsid w:val="007C5643"/>
    <w:rsid w:val="007C7CAD"/>
    <w:rsid w:val="007D23F2"/>
    <w:rsid w:val="007D2F27"/>
    <w:rsid w:val="007D3244"/>
    <w:rsid w:val="007D703A"/>
    <w:rsid w:val="007E0ACC"/>
    <w:rsid w:val="007E1D49"/>
    <w:rsid w:val="007E41F6"/>
    <w:rsid w:val="007E42F6"/>
    <w:rsid w:val="007E7230"/>
    <w:rsid w:val="007E741F"/>
    <w:rsid w:val="007E788B"/>
    <w:rsid w:val="007F1552"/>
    <w:rsid w:val="007F4993"/>
    <w:rsid w:val="007F60B1"/>
    <w:rsid w:val="007F6C8D"/>
    <w:rsid w:val="007F7750"/>
    <w:rsid w:val="007F7975"/>
    <w:rsid w:val="00802E8F"/>
    <w:rsid w:val="008037C1"/>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1D3D"/>
    <w:rsid w:val="008246F0"/>
    <w:rsid w:val="00825192"/>
    <w:rsid w:val="00825E9D"/>
    <w:rsid w:val="00826811"/>
    <w:rsid w:val="008279A5"/>
    <w:rsid w:val="00833664"/>
    <w:rsid w:val="00834F40"/>
    <w:rsid w:val="0083660A"/>
    <w:rsid w:val="00836BC9"/>
    <w:rsid w:val="00841A2C"/>
    <w:rsid w:val="00843456"/>
    <w:rsid w:val="00843A1B"/>
    <w:rsid w:val="00843B12"/>
    <w:rsid w:val="00850ED6"/>
    <w:rsid w:val="00852010"/>
    <w:rsid w:val="00852195"/>
    <w:rsid w:val="008542C8"/>
    <w:rsid w:val="00862A35"/>
    <w:rsid w:val="00863F79"/>
    <w:rsid w:val="00867309"/>
    <w:rsid w:val="00872E19"/>
    <w:rsid w:val="00874374"/>
    <w:rsid w:val="0087641F"/>
    <w:rsid w:val="008776F4"/>
    <w:rsid w:val="00877B9C"/>
    <w:rsid w:val="00877BA6"/>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3361"/>
    <w:rsid w:val="008D4792"/>
    <w:rsid w:val="008D54FD"/>
    <w:rsid w:val="008D5B71"/>
    <w:rsid w:val="008D5F57"/>
    <w:rsid w:val="008D6500"/>
    <w:rsid w:val="008E04BF"/>
    <w:rsid w:val="008E0529"/>
    <w:rsid w:val="008E1CEE"/>
    <w:rsid w:val="008E3D1F"/>
    <w:rsid w:val="008E4379"/>
    <w:rsid w:val="008E4C8B"/>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7A7"/>
    <w:rsid w:val="00912FC3"/>
    <w:rsid w:val="00914E82"/>
    <w:rsid w:val="0091554D"/>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421D7"/>
    <w:rsid w:val="0094223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5777"/>
    <w:rsid w:val="009A0837"/>
    <w:rsid w:val="009A0EB4"/>
    <w:rsid w:val="009A259D"/>
    <w:rsid w:val="009A28F0"/>
    <w:rsid w:val="009A3620"/>
    <w:rsid w:val="009A40D1"/>
    <w:rsid w:val="009A4BEE"/>
    <w:rsid w:val="009A699C"/>
    <w:rsid w:val="009A6C12"/>
    <w:rsid w:val="009B4D85"/>
    <w:rsid w:val="009B4DCF"/>
    <w:rsid w:val="009B6C88"/>
    <w:rsid w:val="009B7A15"/>
    <w:rsid w:val="009C01CD"/>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30D3"/>
    <w:rsid w:val="009D5143"/>
    <w:rsid w:val="009D7028"/>
    <w:rsid w:val="009D7992"/>
    <w:rsid w:val="009E005A"/>
    <w:rsid w:val="009E0A96"/>
    <w:rsid w:val="009E0CFE"/>
    <w:rsid w:val="009E11A9"/>
    <w:rsid w:val="009E126A"/>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359E"/>
    <w:rsid w:val="00AE3A32"/>
    <w:rsid w:val="00AE6ABB"/>
    <w:rsid w:val="00AE77F9"/>
    <w:rsid w:val="00AF1574"/>
    <w:rsid w:val="00AF28CD"/>
    <w:rsid w:val="00AF3588"/>
    <w:rsid w:val="00AF36B6"/>
    <w:rsid w:val="00AF7EC2"/>
    <w:rsid w:val="00AF7F24"/>
    <w:rsid w:val="00B00D87"/>
    <w:rsid w:val="00B00E0B"/>
    <w:rsid w:val="00B026CD"/>
    <w:rsid w:val="00B02ADB"/>
    <w:rsid w:val="00B030EE"/>
    <w:rsid w:val="00B04D59"/>
    <w:rsid w:val="00B05042"/>
    <w:rsid w:val="00B06761"/>
    <w:rsid w:val="00B0694A"/>
    <w:rsid w:val="00B06E6F"/>
    <w:rsid w:val="00B07B43"/>
    <w:rsid w:val="00B10998"/>
    <w:rsid w:val="00B10CD2"/>
    <w:rsid w:val="00B123FC"/>
    <w:rsid w:val="00B12A5B"/>
    <w:rsid w:val="00B13419"/>
    <w:rsid w:val="00B14418"/>
    <w:rsid w:val="00B14A3D"/>
    <w:rsid w:val="00B15183"/>
    <w:rsid w:val="00B1543F"/>
    <w:rsid w:val="00B154FC"/>
    <w:rsid w:val="00B17519"/>
    <w:rsid w:val="00B17DDA"/>
    <w:rsid w:val="00B20EAD"/>
    <w:rsid w:val="00B21243"/>
    <w:rsid w:val="00B2375B"/>
    <w:rsid w:val="00B23E46"/>
    <w:rsid w:val="00B253FA"/>
    <w:rsid w:val="00B26CB7"/>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78D6"/>
    <w:rsid w:val="00B87E39"/>
    <w:rsid w:val="00B91E2C"/>
    <w:rsid w:val="00B91EC8"/>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5630"/>
    <w:rsid w:val="00BD70E4"/>
    <w:rsid w:val="00BE43E5"/>
    <w:rsid w:val="00BE4873"/>
    <w:rsid w:val="00BE4FAD"/>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45E"/>
    <w:rsid w:val="00C3048F"/>
    <w:rsid w:val="00C315BD"/>
    <w:rsid w:val="00C31810"/>
    <w:rsid w:val="00C33E80"/>
    <w:rsid w:val="00C3536D"/>
    <w:rsid w:val="00C355BB"/>
    <w:rsid w:val="00C3784C"/>
    <w:rsid w:val="00C41E05"/>
    <w:rsid w:val="00C421C2"/>
    <w:rsid w:val="00C4332B"/>
    <w:rsid w:val="00C45C3C"/>
    <w:rsid w:val="00C47148"/>
    <w:rsid w:val="00C5019B"/>
    <w:rsid w:val="00C52252"/>
    <w:rsid w:val="00C522F1"/>
    <w:rsid w:val="00C52649"/>
    <w:rsid w:val="00C53921"/>
    <w:rsid w:val="00C57DD0"/>
    <w:rsid w:val="00C6009B"/>
    <w:rsid w:val="00C6285F"/>
    <w:rsid w:val="00C62A59"/>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C85"/>
    <w:rsid w:val="00CA6E7C"/>
    <w:rsid w:val="00CA7637"/>
    <w:rsid w:val="00CB091B"/>
    <w:rsid w:val="00CB175C"/>
    <w:rsid w:val="00CB2519"/>
    <w:rsid w:val="00CB2C3C"/>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F1227"/>
    <w:rsid w:val="00CF187D"/>
    <w:rsid w:val="00CF289B"/>
    <w:rsid w:val="00CF54A4"/>
    <w:rsid w:val="00CF6859"/>
    <w:rsid w:val="00CF6DDE"/>
    <w:rsid w:val="00CF76CB"/>
    <w:rsid w:val="00D00E44"/>
    <w:rsid w:val="00D02696"/>
    <w:rsid w:val="00D0452B"/>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5081C"/>
    <w:rsid w:val="00D50912"/>
    <w:rsid w:val="00D520D6"/>
    <w:rsid w:val="00D53A39"/>
    <w:rsid w:val="00D5437C"/>
    <w:rsid w:val="00D54576"/>
    <w:rsid w:val="00D548F6"/>
    <w:rsid w:val="00D55D4A"/>
    <w:rsid w:val="00D60452"/>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749"/>
    <w:rsid w:val="00DA0CBF"/>
    <w:rsid w:val="00DA1C3D"/>
    <w:rsid w:val="00DA3DCD"/>
    <w:rsid w:val="00DA5F1B"/>
    <w:rsid w:val="00DA6057"/>
    <w:rsid w:val="00DA6CAD"/>
    <w:rsid w:val="00DA73BF"/>
    <w:rsid w:val="00DA752E"/>
    <w:rsid w:val="00DA757F"/>
    <w:rsid w:val="00DA7FC1"/>
    <w:rsid w:val="00DB00B4"/>
    <w:rsid w:val="00DB174F"/>
    <w:rsid w:val="00DB1F2A"/>
    <w:rsid w:val="00DB2F18"/>
    <w:rsid w:val="00DB408E"/>
    <w:rsid w:val="00DB52F9"/>
    <w:rsid w:val="00DC126E"/>
    <w:rsid w:val="00DC1A56"/>
    <w:rsid w:val="00DC1ADB"/>
    <w:rsid w:val="00DC1BD0"/>
    <w:rsid w:val="00DC21A2"/>
    <w:rsid w:val="00DC29D4"/>
    <w:rsid w:val="00DC6E2F"/>
    <w:rsid w:val="00DC7208"/>
    <w:rsid w:val="00DC7E17"/>
    <w:rsid w:val="00DD76CC"/>
    <w:rsid w:val="00DD7DAF"/>
    <w:rsid w:val="00DE0304"/>
    <w:rsid w:val="00DE03B6"/>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2CBA"/>
    <w:rsid w:val="00E03E47"/>
    <w:rsid w:val="00E04D60"/>
    <w:rsid w:val="00E05099"/>
    <w:rsid w:val="00E05F9B"/>
    <w:rsid w:val="00E0607D"/>
    <w:rsid w:val="00E1237D"/>
    <w:rsid w:val="00E12886"/>
    <w:rsid w:val="00E12B61"/>
    <w:rsid w:val="00E16BD6"/>
    <w:rsid w:val="00E17045"/>
    <w:rsid w:val="00E2081E"/>
    <w:rsid w:val="00E20A8F"/>
    <w:rsid w:val="00E20A91"/>
    <w:rsid w:val="00E229C3"/>
    <w:rsid w:val="00E22A32"/>
    <w:rsid w:val="00E24033"/>
    <w:rsid w:val="00E25D92"/>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0EC6"/>
    <w:rsid w:val="00E730AB"/>
    <w:rsid w:val="00E764D2"/>
    <w:rsid w:val="00E80148"/>
    <w:rsid w:val="00E8190F"/>
    <w:rsid w:val="00E83D9D"/>
    <w:rsid w:val="00E84130"/>
    <w:rsid w:val="00E86D3D"/>
    <w:rsid w:val="00E87A79"/>
    <w:rsid w:val="00E903DD"/>
    <w:rsid w:val="00E90C9E"/>
    <w:rsid w:val="00E91C90"/>
    <w:rsid w:val="00E92C9E"/>
    <w:rsid w:val="00E95604"/>
    <w:rsid w:val="00E96899"/>
    <w:rsid w:val="00EA3175"/>
    <w:rsid w:val="00EA3F08"/>
    <w:rsid w:val="00EA59CB"/>
    <w:rsid w:val="00EA5CFD"/>
    <w:rsid w:val="00EA5F97"/>
    <w:rsid w:val="00EA64DD"/>
    <w:rsid w:val="00EA681A"/>
    <w:rsid w:val="00EA6AC7"/>
    <w:rsid w:val="00EA7C74"/>
    <w:rsid w:val="00EB242D"/>
    <w:rsid w:val="00EB3791"/>
    <w:rsid w:val="00EB495E"/>
    <w:rsid w:val="00EB71A1"/>
    <w:rsid w:val="00EC3D1A"/>
    <w:rsid w:val="00EC645C"/>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4107"/>
    <w:rsid w:val="00EF50AE"/>
    <w:rsid w:val="00EF7588"/>
    <w:rsid w:val="00EF7DCB"/>
    <w:rsid w:val="00F012BE"/>
    <w:rsid w:val="00F02663"/>
    <w:rsid w:val="00F0368A"/>
    <w:rsid w:val="00F03CB6"/>
    <w:rsid w:val="00F041F7"/>
    <w:rsid w:val="00F11140"/>
    <w:rsid w:val="00F1132B"/>
    <w:rsid w:val="00F12730"/>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4EE9"/>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11278-4022-4BB2-ACB9-3A2DCFA43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29563</Words>
  <Characters>168514</Characters>
  <Application>Microsoft Office Word</Application>
  <DocSecurity>0</DocSecurity>
  <Lines>1404</Lines>
  <Paragraphs>395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2019-04-16T09:22:00Z</dcterms:created>
  <dcterms:modified xsi:type="dcterms:W3CDTF">2019-04-29T09:24:00Z</dcterms:modified>
</cp:coreProperties>
</file>